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AA5415"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6D11" w:rsidRDefault="003D6D11" w:rsidP="003D6D11">
                            <w:pPr>
                              <w:jc w:val="center"/>
                              <w:rPr>
                                <w:rFonts w:ascii="Arial" w:hAnsi="Arial" w:cs="Arial"/>
                                <w:b/>
                                <w:bCs/>
                                <w:lang w:val="en-GB"/>
                              </w:rPr>
                            </w:pPr>
                          </w:p>
                          <w:p w:rsidR="003D6D11" w:rsidRDefault="003D6D11"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D6D11" w:rsidRDefault="003D6D11" w:rsidP="003D6D11">
                            <w:pPr>
                              <w:jc w:val="center"/>
                              <w:rPr>
                                <w:rFonts w:ascii="Arial" w:hAnsi="Arial" w:cs="Arial"/>
                                <w:b/>
                                <w:bCs/>
                                <w:lang w:val="en-GB"/>
                              </w:rPr>
                            </w:pPr>
                          </w:p>
                          <w:p w:rsidR="003D6D11" w:rsidRPr="008B6DC3" w:rsidRDefault="00A8235D" w:rsidP="003D6D11">
                            <w:pPr>
                              <w:jc w:val="center"/>
                              <w:rPr>
                                <w:rFonts w:ascii="Arial" w:hAnsi="Arial" w:cs="Arial"/>
                                <w:b/>
                                <w:bCs/>
                                <w:lang w:val="en-GB"/>
                              </w:rPr>
                            </w:pPr>
                            <w:r>
                              <w:rPr>
                                <w:rFonts w:ascii="Arial" w:hAnsi="Arial" w:cs="Arial"/>
                                <w:b/>
                                <w:bCs/>
                                <w:lang w:val="en-GB"/>
                              </w:rPr>
                              <w:t>WSB 10</w:t>
                            </w:r>
                          </w:p>
                          <w:p w:rsidR="003D6D11" w:rsidRDefault="00A8235D" w:rsidP="003D6D11">
                            <w:pPr>
                              <w:jc w:val="center"/>
                              <w:rPr>
                                <w:rFonts w:ascii="Arial" w:hAnsi="Arial" w:cs="Arial"/>
                                <w:b/>
                                <w:bCs/>
                                <w:lang w:val="en-GB"/>
                              </w:rPr>
                            </w:pPr>
                            <w:r>
                              <w:rPr>
                                <w:rFonts w:ascii="Arial" w:hAnsi="Arial" w:cs="Arial"/>
                                <w:b/>
                                <w:bCs/>
                                <w:lang w:val="en-GB"/>
                              </w:rPr>
                              <w:t>11-12</w:t>
                            </w:r>
                            <w:r w:rsidR="009D01E2">
                              <w:rPr>
                                <w:rFonts w:ascii="Arial" w:hAnsi="Arial" w:cs="Arial"/>
                                <w:b/>
                                <w:bCs/>
                                <w:lang w:val="en-GB"/>
                              </w:rPr>
                              <w:t xml:space="preserve"> </w:t>
                            </w:r>
                            <w:r>
                              <w:rPr>
                                <w:rFonts w:ascii="Arial" w:hAnsi="Arial" w:cs="Arial"/>
                                <w:b/>
                                <w:bCs/>
                                <w:lang w:val="en-GB"/>
                              </w:rPr>
                              <w:t>December</w:t>
                            </w:r>
                            <w:r w:rsidR="003D6D11">
                              <w:rPr>
                                <w:rFonts w:ascii="Arial" w:hAnsi="Arial" w:cs="Arial"/>
                                <w:b/>
                                <w:bCs/>
                                <w:lang w:val="en-GB"/>
                              </w:rPr>
                              <w:t xml:space="preserve"> 2013</w:t>
                            </w:r>
                            <w:r w:rsidR="003D6D11" w:rsidRPr="008B6DC3">
                              <w:rPr>
                                <w:rFonts w:ascii="Arial" w:hAnsi="Arial" w:cs="Arial"/>
                                <w:b/>
                                <w:bCs/>
                                <w:lang w:val="en-GB"/>
                              </w:rPr>
                              <w:t xml:space="preserve"> </w:t>
                            </w:r>
                          </w:p>
                          <w:p w:rsidR="003D6D11" w:rsidRPr="002160AA" w:rsidRDefault="00A8235D" w:rsidP="003D6D11">
                            <w:pPr>
                              <w:jc w:val="center"/>
                              <w:rPr>
                                <w:rFonts w:ascii="Arial" w:hAnsi="Arial" w:cs="Arial"/>
                                <w:b/>
                                <w:bCs/>
                                <w:lang w:val="en-GB"/>
                              </w:rPr>
                            </w:pPr>
                            <w:proofErr w:type="spellStart"/>
                            <w:r>
                              <w:rPr>
                                <w:rFonts w:ascii="Arial" w:hAnsi="Arial" w:cs="Arial"/>
                                <w:b/>
                                <w:bCs/>
                                <w:lang w:val="en-GB"/>
                              </w:rPr>
                              <w:t>Tønder</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3D6D11" w:rsidRDefault="003D6D11" w:rsidP="003D6D11">
                      <w:pPr>
                        <w:jc w:val="center"/>
                        <w:rPr>
                          <w:rFonts w:ascii="Arial" w:hAnsi="Arial" w:cs="Arial"/>
                          <w:b/>
                          <w:bCs/>
                          <w:lang w:val="en-GB"/>
                        </w:rPr>
                      </w:pPr>
                    </w:p>
                    <w:p w:rsidR="003D6D11" w:rsidRDefault="003D6D11"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D6D11" w:rsidRDefault="003D6D11" w:rsidP="003D6D11">
                      <w:pPr>
                        <w:jc w:val="center"/>
                        <w:rPr>
                          <w:rFonts w:ascii="Arial" w:hAnsi="Arial" w:cs="Arial"/>
                          <w:b/>
                          <w:bCs/>
                          <w:lang w:val="en-GB"/>
                        </w:rPr>
                      </w:pPr>
                    </w:p>
                    <w:p w:rsidR="003D6D11" w:rsidRPr="008B6DC3" w:rsidRDefault="00A8235D" w:rsidP="003D6D11">
                      <w:pPr>
                        <w:jc w:val="center"/>
                        <w:rPr>
                          <w:rFonts w:ascii="Arial" w:hAnsi="Arial" w:cs="Arial"/>
                          <w:b/>
                          <w:bCs/>
                          <w:lang w:val="en-GB"/>
                        </w:rPr>
                      </w:pPr>
                      <w:r>
                        <w:rPr>
                          <w:rFonts w:ascii="Arial" w:hAnsi="Arial" w:cs="Arial"/>
                          <w:b/>
                          <w:bCs/>
                          <w:lang w:val="en-GB"/>
                        </w:rPr>
                        <w:t>WSB 10</w:t>
                      </w:r>
                    </w:p>
                    <w:p w:rsidR="003D6D11" w:rsidRDefault="00A8235D" w:rsidP="003D6D11">
                      <w:pPr>
                        <w:jc w:val="center"/>
                        <w:rPr>
                          <w:rFonts w:ascii="Arial" w:hAnsi="Arial" w:cs="Arial"/>
                          <w:b/>
                          <w:bCs/>
                          <w:lang w:val="en-GB"/>
                        </w:rPr>
                      </w:pPr>
                      <w:r>
                        <w:rPr>
                          <w:rFonts w:ascii="Arial" w:hAnsi="Arial" w:cs="Arial"/>
                          <w:b/>
                          <w:bCs/>
                          <w:lang w:val="en-GB"/>
                        </w:rPr>
                        <w:t>11-12</w:t>
                      </w:r>
                      <w:r w:rsidR="009D01E2">
                        <w:rPr>
                          <w:rFonts w:ascii="Arial" w:hAnsi="Arial" w:cs="Arial"/>
                          <w:b/>
                          <w:bCs/>
                          <w:lang w:val="en-GB"/>
                        </w:rPr>
                        <w:t xml:space="preserve"> </w:t>
                      </w:r>
                      <w:r>
                        <w:rPr>
                          <w:rFonts w:ascii="Arial" w:hAnsi="Arial" w:cs="Arial"/>
                          <w:b/>
                          <w:bCs/>
                          <w:lang w:val="en-GB"/>
                        </w:rPr>
                        <w:t>December</w:t>
                      </w:r>
                      <w:r w:rsidR="003D6D11">
                        <w:rPr>
                          <w:rFonts w:ascii="Arial" w:hAnsi="Arial" w:cs="Arial"/>
                          <w:b/>
                          <w:bCs/>
                          <w:lang w:val="en-GB"/>
                        </w:rPr>
                        <w:t xml:space="preserve"> 2013</w:t>
                      </w:r>
                      <w:r w:rsidR="003D6D11" w:rsidRPr="008B6DC3">
                        <w:rPr>
                          <w:rFonts w:ascii="Arial" w:hAnsi="Arial" w:cs="Arial"/>
                          <w:b/>
                          <w:bCs/>
                          <w:lang w:val="en-GB"/>
                        </w:rPr>
                        <w:t xml:space="preserve"> </w:t>
                      </w:r>
                    </w:p>
                    <w:p w:rsidR="003D6D11" w:rsidRPr="002160AA" w:rsidRDefault="00A8235D" w:rsidP="003D6D11">
                      <w:pPr>
                        <w:jc w:val="center"/>
                        <w:rPr>
                          <w:rFonts w:ascii="Arial" w:hAnsi="Arial" w:cs="Arial"/>
                          <w:b/>
                          <w:bCs/>
                          <w:lang w:val="en-GB"/>
                        </w:rPr>
                      </w:pPr>
                      <w:proofErr w:type="spellStart"/>
                      <w:r>
                        <w:rPr>
                          <w:rFonts w:ascii="Arial" w:hAnsi="Arial" w:cs="Arial"/>
                          <w:b/>
                          <w:bCs/>
                          <w:lang w:val="en-GB"/>
                        </w:rPr>
                        <w:t>Tønder</w:t>
                      </w:r>
                      <w:proofErr w:type="spellEnd"/>
                    </w:p>
                  </w:txbxContent>
                </v:textbox>
              </v:shape>
            </w:pict>
          </mc:Fallback>
        </mc:AlternateContent>
      </w:r>
      <w:r>
        <w:rPr>
          <w:noProof/>
          <w:lang w:val="de-DE" w:eastAsia="de-DE"/>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1148080" cy="1052830"/>
            <wp:effectExtent l="0" t="0" r="0" b="0"/>
            <wp:wrapSquare wrapText="bothSides"/>
            <wp:docPr id="3" name="Bild 3" descr="Logo-cwss120x110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wss120x110pi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8080" cy="1052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590458"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590458">
        <w:rPr>
          <w:rFonts w:ascii="Arial" w:hAnsi="Arial" w:cs="Arial"/>
          <w:sz w:val="20"/>
          <w:szCs w:val="20"/>
          <w:lang w:val="en-GB"/>
        </w:rPr>
        <w:t>6</w:t>
      </w:r>
    </w:p>
    <w:p w:rsidR="003D6D11" w:rsidRDefault="003D6D11" w:rsidP="003D6D11">
      <w:pPr>
        <w:tabs>
          <w:tab w:val="left" w:pos="2160"/>
        </w:tabs>
        <w:rPr>
          <w:rFonts w:ascii="Arial" w:hAnsi="Arial" w:cs="Arial"/>
          <w:sz w:val="20"/>
          <w:szCs w:val="20"/>
          <w:lang w:val="en-GB"/>
        </w:rPr>
      </w:pPr>
    </w:p>
    <w:p w:rsidR="003D6D11" w:rsidRPr="00590458"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proofErr w:type="spellStart"/>
      <w:r w:rsidR="00590458">
        <w:rPr>
          <w:rFonts w:ascii="Arial" w:hAnsi="Arial" w:cs="Arial"/>
          <w:sz w:val="20"/>
          <w:szCs w:val="20"/>
          <w:lang w:val="en-GB"/>
        </w:rPr>
        <w:t>Wadden</w:t>
      </w:r>
      <w:proofErr w:type="spellEnd"/>
      <w:r w:rsidR="00590458">
        <w:rPr>
          <w:rFonts w:ascii="Arial" w:hAnsi="Arial" w:cs="Arial"/>
          <w:sz w:val="20"/>
          <w:szCs w:val="20"/>
          <w:lang w:val="en-GB"/>
        </w:rPr>
        <w:t xml:space="preserve"> Sea World Heritage</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10</w:t>
      </w:r>
      <w:r>
        <w:rPr>
          <w:rFonts w:ascii="Arial" w:hAnsi="Arial" w:cs="Arial"/>
          <w:sz w:val="20"/>
          <w:szCs w:val="20"/>
          <w:lang w:val="en-GB"/>
        </w:rPr>
        <w:t>/</w:t>
      </w:r>
      <w:r w:rsidR="00590458">
        <w:rPr>
          <w:rFonts w:ascii="Arial" w:hAnsi="Arial" w:cs="Arial"/>
          <w:sz w:val="20"/>
          <w:szCs w:val="20"/>
          <w:lang w:val="en-GB"/>
        </w:rPr>
        <w:t>6/1</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590458">
        <w:rPr>
          <w:rFonts w:ascii="Arial" w:hAnsi="Arial" w:cs="Arial"/>
          <w:sz w:val="20"/>
          <w:szCs w:val="20"/>
          <w:lang w:val="en-GB"/>
        </w:rPr>
        <w:t>28</w:t>
      </w:r>
      <w:r w:rsidR="00E904DF">
        <w:rPr>
          <w:rFonts w:ascii="Arial" w:hAnsi="Arial" w:cs="Arial"/>
          <w:sz w:val="20"/>
          <w:szCs w:val="20"/>
          <w:lang w:val="en-GB"/>
        </w:rPr>
        <w:t xml:space="preserve"> </w:t>
      </w:r>
      <w:r w:rsidR="00FD6827">
        <w:rPr>
          <w:rFonts w:ascii="Arial" w:hAnsi="Arial" w:cs="Arial"/>
          <w:sz w:val="20"/>
          <w:szCs w:val="20"/>
          <w:lang w:val="en-GB"/>
        </w:rPr>
        <w:t>November</w:t>
      </w:r>
      <w:r w:rsidR="00E904DF">
        <w:rPr>
          <w:rFonts w:ascii="Arial" w:hAnsi="Arial" w:cs="Arial"/>
          <w:sz w:val="20"/>
          <w:szCs w:val="20"/>
          <w:lang w:val="en-GB"/>
        </w:rPr>
        <w:t xml:space="preserve"> </w:t>
      </w:r>
      <w:r w:rsidR="00075502" w:rsidRPr="00075502">
        <w:rPr>
          <w:rFonts w:ascii="Arial" w:hAnsi="Arial" w:cs="Arial"/>
          <w:sz w:val="20"/>
          <w:szCs w:val="20"/>
          <w:lang w:val="en-GB"/>
        </w:rPr>
        <w:t>2013</w:t>
      </w:r>
      <w:r>
        <w:rPr>
          <w:rFonts w:ascii="Arial" w:hAnsi="Arial" w:cs="Arial"/>
          <w:b/>
          <w:sz w:val="20"/>
          <w:szCs w:val="20"/>
          <w:lang w:val="en-GB"/>
        </w:rPr>
        <w:tab/>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Pr="00590458"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590458">
        <w:rPr>
          <w:rFonts w:ascii="Arial" w:hAnsi="Arial" w:cs="Arial"/>
          <w:sz w:val="20"/>
          <w:szCs w:val="20"/>
          <w:lang w:val="en-GB"/>
        </w:rPr>
        <w:t>Task Group World Heritage</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7976A5" w:rsidRPr="00F872A7" w:rsidRDefault="00590458" w:rsidP="007976A5">
      <w:pPr>
        <w:rPr>
          <w:rFonts w:ascii="Arial" w:hAnsi="Arial"/>
          <w:sz w:val="20"/>
          <w:szCs w:val="20"/>
          <w:lang w:val="en-GB"/>
        </w:rPr>
      </w:pPr>
      <w:r>
        <w:rPr>
          <w:rFonts w:ascii="Arial" w:hAnsi="Arial"/>
          <w:sz w:val="20"/>
          <w:szCs w:val="20"/>
          <w:lang w:val="en-GB"/>
        </w:rPr>
        <w:t>Attached is a progress report of the Task Group World Heritage. The meeting is referred to the report.</w:t>
      </w: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F872A7" w:rsidRDefault="003D6D11" w:rsidP="003D6D11">
      <w:pPr>
        <w:rPr>
          <w:rFonts w:ascii="Arial" w:hAnsi="Arial"/>
          <w:b/>
          <w:bCs/>
          <w:sz w:val="20"/>
          <w:szCs w:val="20"/>
          <w:lang w:val="en-GB"/>
        </w:rPr>
      </w:pPr>
      <w:r w:rsidRPr="00F872A7">
        <w:rPr>
          <w:rFonts w:ascii="Arial" w:hAnsi="Arial"/>
          <w:b/>
          <w:bCs/>
          <w:sz w:val="20"/>
          <w:szCs w:val="20"/>
          <w:lang w:val="en-GB"/>
        </w:rPr>
        <w:t>Proposal</w:t>
      </w:r>
    </w:p>
    <w:p w:rsidR="003D6D11" w:rsidRPr="00F872A7" w:rsidRDefault="003D6D11" w:rsidP="003D6D11">
      <w:pPr>
        <w:rPr>
          <w:rFonts w:ascii="Arial" w:hAnsi="Arial"/>
          <w:sz w:val="20"/>
          <w:szCs w:val="20"/>
          <w:lang w:val="en-GB"/>
        </w:rPr>
      </w:pPr>
    </w:p>
    <w:p w:rsidR="003D6D11" w:rsidRPr="00C94373" w:rsidRDefault="00590458" w:rsidP="003D6D11">
      <w:pPr>
        <w:pStyle w:val="Textkrper"/>
        <w:rPr>
          <w:szCs w:val="20"/>
          <w:lang w:val="en-GB"/>
        </w:rPr>
      </w:pPr>
      <w:r>
        <w:rPr>
          <w:szCs w:val="20"/>
          <w:lang w:val="en-GB"/>
        </w:rPr>
        <w:t>The meeting is referred to the proposal in the progress report.</w:t>
      </w:r>
    </w:p>
    <w:p w:rsidR="003D6D11" w:rsidRPr="00C94373" w:rsidRDefault="003D6D11" w:rsidP="003D6D11">
      <w:pPr>
        <w:pStyle w:val="Textkrper"/>
        <w:rPr>
          <w:szCs w:val="20"/>
          <w:lang w:val="en-GB"/>
        </w:rPr>
      </w:pPr>
    </w:p>
    <w:p w:rsidR="003D6D11" w:rsidRPr="00C94373" w:rsidRDefault="003D6D11" w:rsidP="003D6D11">
      <w:pPr>
        <w:pStyle w:val="Textkrper"/>
        <w:rPr>
          <w:szCs w:val="20"/>
          <w:lang w:val="en-GB"/>
        </w:rPr>
      </w:pPr>
    </w:p>
    <w:p w:rsidR="003D6D11" w:rsidRPr="00C94373" w:rsidRDefault="003D6D11" w:rsidP="003D6D11">
      <w:pPr>
        <w:rPr>
          <w:rFonts w:ascii="Arial" w:hAnsi="Arial" w:cs="Arial"/>
          <w:sz w:val="20"/>
          <w:szCs w:val="20"/>
          <w:lang w:val="en-GB"/>
        </w:rPr>
      </w:pPr>
    </w:p>
    <w:p w:rsidR="003D6D11" w:rsidRPr="00C94373" w:rsidRDefault="003D6D11" w:rsidP="003D6D11">
      <w:pPr>
        <w:rPr>
          <w:rFonts w:ascii="Arial" w:hAnsi="Arial" w:cs="Arial"/>
          <w:sz w:val="20"/>
          <w:szCs w:val="20"/>
          <w:lang w:val="en-GB"/>
        </w:rPr>
      </w:pPr>
    </w:p>
    <w:p w:rsidR="00590458" w:rsidRPr="00590458" w:rsidRDefault="003D6D11" w:rsidP="00590458">
      <w:pPr>
        <w:rPr>
          <w:rFonts w:ascii="Arial" w:eastAsiaTheme="minorHAnsi" w:hAnsi="Arial" w:cs="Arial"/>
          <w:b/>
          <w:sz w:val="22"/>
          <w:szCs w:val="22"/>
          <w:lang w:val="en-GB"/>
        </w:rPr>
      </w:pPr>
      <w:r>
        <w:rPr>
          <w:rFonts w:ascii="Arial" w:hAnsi="Arial" w:cs="Arial"/>
          <w:sz w:val="20"/>
          <w:szCs w:val="20"/>
          <w:lang w:val="en-GB"/>
        </w:rPr>
        <w:br w:type="page"/>
      </w:r>
      <w:r w:rsidR="00590458" w:rsidRPr="00590458">
        <w:rPr>
          <w:rFonts w:ascii="Arial" w:eastAsiaTheme="minorHAnsi" w:hAnsi="Arial" w:cs="Arial"/>
          <w:b/>
          <w:sz w:val="22"/>
          <w:szCs w:val="22"/>
          <w:lang w:val="en-GB"/>
        </w:rPr>
        <w:lastRenderedPageBreak/>
        <w:t>PROGRESS REPORT WADDEN SEA WORLD HERITAGE</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numPr>
          <w:ilvl w:val="0"/>
          <w:numId w:val="12"/>
        </w:numPr>
        <w:spacing w:after="200" w:line="276" w:lineRule="auto"/>
        <w:contextualSpacing/>
        <w:rPr>
          <w:rFonts w:ascii="Arial" w:eastAsiaTheme="minorHAnsi" w:hAnsi="Arial" w:cs="Arial"/>
          <w:b/>
          <w:sz w:val="22"/>
          <w:szCs w:val="22"/>
          <w:lang w:val="en-GB"/>
        </w:rPr>
      </w:pPr>
      <w:r w:rsidRPr="00590458">
        <w:rPr>
          <w:rFonts w:ascii="Arial" w:eastAsiaTheme="minorHAnsi" w:hAnsi="Arial" w:cs="Arial"/>
          <w:b/>
          <w:sz w:val="22"/>
          <w:szCs w:val="22"/>
          <w:lang w:val="en-GB"/>
        </w:rPr>
        <w:t>Objective</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r w:rsidRPr="00590458">
        <w:rPr>
          <w:rFonts w:ascii="Arial" w:eastAsiaTheme="minorHAnsi" w:hAnsi="Arial" w:cs="Arial"/>
          <w:sz w:val="22"/>
          <w:szCs w:val="22"/>
          <w:lang w:val="en-GB"/>
        </w:rPr>
        <w:t xml:space="preserve">The Task Group World Heritage (TG-WH) has met once since the last </w:t>
      </w:r>
      <w:proofErr w:type="spellStart"/>
      <w:r w:rsidRPr="00590458">
        <w:rPr>
          <w:rFonts w:ascii="Arial" w:eastAsiaTheme="minorHAnsi" w:hAnsi="Arial" w:cs="Arial"/>
          <w:sz w:val="22"/>
          <w:szCs w:val="22"/>
          <w:lang w:val="en-GB"/>
        </w:rPr>
        <w:t>Wadden</w:t>
      </w:r>
      <w:proofErr w:type="spellEnd"/>
      <w:r w:rsidRPr="00590458">
        <w:rPr>
          <w:rFonts w:ascii="Arial" w:eastAsiaTheme="minorHAnsi" w:hAnsi="Arial" w:cs="Arial"/>
          <w:sz w:val="22"/>
          <w:szCs w:val="22"/>
          <w:lang w:val="en-GB"/>
        </w:rPr>
        <w:t xml:space="preserve"> Sea Board meeting in October and discussed a number of issues related to the extension nomination, the </w:t>
      </w:r>
      <w:proofErr w:type="spellStart"/>
      <w:r w:rsidRPr="00590458">
        <w:rPr>
          <w:rFonts w:ascii="Arial" w:eastAsiaTheme="minorHAnsi" w:hAnsi="Arial" w:cs="Arial"/>
          <w:sz w:val="22"/>
          <w:szCs w:val="22"/>
          <w:lang w:val="en-GB"/>
        </w:rPr>
        <w:t>Tønder</w:t>
      </w:r>
      <w:proofErr w:type="spellEnd"/>
      <w:r w:rsidRPr="00590458">
        <w:rPr>
          <w:rFonts w:ascii="Arial" w:eastAsiaTheme="minorHAnsi" w:hAnsi="Arial" w:cs="Arial"/>
          <w:sz w:val="22"/>
          <w:szCs w:val="22"/>
          <w:lang w:val="en-GB"/>
        </w:rPr>
        <w:t xml:space="preserve"> Conference and the World Heritage Programme in 2014 including the planned campaign. The progress report informs about the discussions and agreements and seeks the decision of the </w:t>
      </w:r>
      <w:proofErr w:type="spellStart"/>
      <w:r w:rsidRPr="00590458">
        <w:rPr>
          <w:rFonts w:ascii="Arial" w:eastAsiaTheme="minorHAnsi" w:hAnsi="Arial" w:cs="Arial"/>
          <w:sz w:val="22"/>
          <w:szCs w:val="22"/>
          <w:lang w:val="en-GB"/>
        </w:rPr>
        <w:t>Wadden</w:t>
      </w:r>
      <w:proofErr w:type="spellEnd"/>
      <w:r w:rsidRPr="00590458">
        <w:rPr>
          <w:rFonts w:ascii="Arial" w:eastAsiaTheme="minorHAnsi" w:hAnsi="Arial" w:cs="Arial"/>
          <w:sz w:val="22"/>
          <w:szCs w:val="22"/>
          <w:lang w:val="en-GB"/>
        </w:rPr>
        <w:t xml:space="preserve"> Sea Board on the International </w:t>
      </w:r>
      <w:proofErr w:type="spellStart"/>
      <w:r w:rsidRPr="00590458">
        <w:rPr>
          <w:rFonts w:ascii="Arial" w:eastAsiaTheme="minorHAnsi" w:hAnsi="Arial" w:cs="Arial"/>
          <w:sz w:val="22"/>
          <w:szCs w:val="22"/>
          <w:lang w:val="en-GB"/>
        </w:rPr>
        <w:t>Wadden</w:t>
      </w:r>
      <w:proofErr w:type="spellEnd"/>
      <w:r w:rsidRPr="00590458">
        <w:rPr>
          <w:rFonts w:ascii="Arial" w:eastAsiaTheme="minorHAnsi" w:hAnsi="Arial" w:cs="Arial"/>
          <w:sz w:val="22"/>
          <w:szCs w:val="22"/>
          <w:lang w:val="en-GB"/>
        </w:rPr>
        <w:t xml:space="preserve"> Sea School.</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numPr>
          <w:ilvl w:val="0"/>
          <w:numId w:val="12"/>
        </w:numPr>
        <w:spacing w:after="200" w:line="276" w:lineRule="auto"/>
        <w:contextualSpacing/>
        <w:rPr>
          <w:rFonts w:ascii="Arial" w:eastAsiaTheme="minorHAnsi" w:hAnsi="Arial" w:cs="Arial"/>
          <w:b/>
          <w:sz w:val="22"/>
          <w:szCs w:val="22"/>
          <w:lang w:val="en-GB"/>
        </w:rPr>
      </w:pPr>
      <w:r w:rsidRPr="00590458">
        <w:rPr>
          <w:rFonts w:ascii="Arial" w:eastAsiaTheme="minorHAnsi" w:hAnsi="Arial" w:cs="Arial"/>
          <w:b/>
          <w:sz w:val="22"/>
          <w:szCs w:val="22"/>
          <w:lang w:val="en-GB"/>
        </w:rPr>
        <w:t>Nomination</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r w:rsidRPr="00590458">
        <w:rPr>
          <w:rFonts w:ascii="Arial" w:eastAsiaTheme="minorHAnsi" w:hAnsi="Arial" w:cs="Arial"/>
          <w:sz w:val="22"/>
          <w:szCs w:val="22"/>
          <w:lang w:val="en-GB"/>
        </w:rPr>
        <w:t>The IUCN World Heritage panel meets beginning of December and hence so far no request for additional information has yet been received regarding the Danish-German extension nomination. Should supplementary information be requested it must be delivered by the end of February 2014 according to the Operational Guidelines. Actually this means that the information must be delivered to permanent representatives at the UNESCO by mid of February. TG-WH is concerned that this will collide with the preparation of the Conference in the same period, but should supplementary information be requested it is necessary to look at priorities and work division.</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r w:rsidRPr="00590458">
        <w:rPr>
          <w:rFonts w:ascii="Arial" w:eastAsiaTheme="minorHAnsi" w:hAnsi="Arial" w:cs="Arial"/>
          <w:sz w:val="22"/>
          <w:szCs w:val="22"/>
          <w:lang w:val="en-GB"/>
        </w:rPr>
        <w:t xml:space="preserve">TG-WH also considered the draft response letter of the Dutch government on the request for information by the World Heritage Centre on the planned salt mining in the western part of the Dutch </w:t>
      </w:r>
      <w:proofErr w:type="spellStart"/>
      <w:r w:rsidRPr="00590458">
        <w:rPr>
          <w:rFonts w:ascii="Arial" w:eastAsiaTheme="minorHAnsi" w:hAnsi="Arial" w:cs="Arial"/>
          <w:sz w:val="22"/>
          <w:szCs w:val="22"/>
          <w:lang w:val="en-GB"/>
        </w:rPr>
        <w:t>Wadden</w:t>
      </w:r>
      <w:proofErr w:type="spellEnd"/>
      <w:r w:rsidRPr="00590458">
        <w:rPr>
          <w:rFonts w:ascii="Arial" w:eastAsiaTheme="minorHAnsi" w:hAnsi="Arial" w:cs="Arial"/>
          <w:sz w:val="22"/>
          <w:szCs w:val="22"/>
          <w:lang w:val="en-GB"/>
        </w:rPr>
        <w:t xml:space="preserve"> Sea World Heritage property which will be submitted including a reference that Germany has been consulted on the response. The meeting further agreed to consider at a later stage to develop a common approach on how to deal with issues under para 172 of the Operational Guidelines concerning information to be sent to the World Heritage Committee on major restorations and new constructions which may affect the OUV of the property.</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numPr>
          <w:ilvl w:val="0"/>
          <w:numId w:val="12"/>
        </w:numPr>
        <w:spacing w:after="200" w:line="276" w:lineRule="auto"/>
        <w:contextualSpacing/>
        <w:rPr>
          <w:rFonts w:ascii="Arial" w:eastAsiaTheme="minorHAnsi" w:hAnsi="Arial" w:cs="Arial"/>
          <w:b/>
          <w:sz w:val="22"/>
          <w:szCs w:val="22"/>
          <w:lang w:val="en-GB"/>
        </w:rPr>
      </w:pPr>
      <w:proofErr w:type="spellStart"/>
      <w:r w:rsidRPr="00590458">
        <w:rPr>
          <w:rFonts w:ascii="Arial" w:eastAsiaTheme="minorHAnsi" w:hAnsi="Arial" w:cs="Arial"/>
          <w:b/>
          <w:sz w:val="22"/>
          <w:szCs w:val="22"/>
          <w:lang w:val="en-GB"/>
        </w:rPr>
        <w:t>Tønder</w:t>
      </w:r>
      <w:proofErr w:type="spellEnd"/>
      <w:r w:rsidRPr="00590458">
        <w:rPr>
          <w:rFonts w:ascii="Arial" w:eastAsiaTheme="minorHAnsi" w:hAnsi="Arial" w:cs="Arial"/>
          <w:b/>
          <w:sz w:val="22"/>
          <w:szCs w:val="22"/>
          <w:lang w:val="en-GB"/>
        </w:rPr>
        <w:t xml:space="preserve"> Conference</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r w:rsidRPr="00590458">
        <w:rPr>
          <w:rFonts w:ascii="Arial" w:eastAsiaTheme="minorHAnsi" w:hAnsi="Arial" w:cs="Arial"/>
          <w:sz w:val="22"/>
          <w:szCs w:val="22"/>
          <w:lang w:val="en-GB"/>
        </w:rPr>
        <w:t>In accordance with the instruction WSB 9, TG-WH discussed the twinning agreement between the Banc</w:t>
      </w:r>
      <w:r w:rsidR="00AB3AD1">
        <w:rPr>
          <w:rFonts w:ascii="Arial" w:eastAsiaTheme="minorHAnsi" w:hAnsi="Arial" w:cs="Arial"/>
          <w:sz w:val="22"/>
          <w:szCs w:val="22"/>
          <w:lang w:val="en-GB"/>
        </w:rPr>
        <w:t xml:space="preserve"> </w:t>
      </w:r>
      <w:proofErr w:type="spellStart"/>
      <w:r w:rsidR="00AB3AD1" w:rsidRPr="00AB3AD1">
        <w:rPr>
          <w:rFonts w:ascii="Arial" w:eastAsiaTheme="minorHAnsi" w:hAnsi="Arial" w:cs="Arial"/>
          <w:sz w:val="22"/>
          <w:szCs w:val="22"/>
          <w:lang w:val="en-GB"/>
        </w:rPr>
        <w:t>d'Ar</w:t>
      </w:r>
      <w:r w:rsidRPr="00590458">
        <w:rPr>
          <w:rFonts w:ascii="Arial" w:eastAsiaTheme="minorHAnsi" w:hAnsi="Arial" w:cs="Arial"/>
          <w:sz w:val="22"/>
          <w:szCs w:val="22"/>
          <w:lang w:val="en-GB"/>
        </w:rPr>
        <w:t>guin</w:t>
      </w:r>
      <w:proofErr w:type="spellEnd"/>
      <w:r w:rsidRPr="00590458">
        <w:rPr>
          <w:rFonts w:ascii="Arial" w:eastAsiaTheme="minorHAnsi" w:hAnsi="Arial" w:cs="Arial"/>
          <w:sz w:val="22"/>
          <w:szCs w:val="22"/>
          <w:lang w:val="en-GB"/>
        </w:rPr>
        <w:t xml:space="preserve"> and the </w:t>
      </w:r>
      <w:proofErr w:type="spellStart"/>
      <w:r w:rsidRPr="00590458">
        <w:rPr>
          <w:rFonts w:ascii="Arial" w:eastAsiaTheme="minorHAnsi" w:hAnsi="Arial" w:cs="Arial"/>
          <w:sz w:val="22"/>
          <w:szCs w:val="22"/>
          <w:lang w:val="en-GB"/>
        </w:rPr>
        <w:t>Wadden</w:t>
      </w:r>
      <w:proofErr w:type="spellEnd"/>
      <w:r w:rsidRPr="00590458">
        <w:rPr>
          <w:rFonts w:ascii="Arial" w:eastAsiaTheme="minorHAnsi" w:hAnsi="Arial" w:cs="Arial"/>
          <w:sz w:val="22"/>
          <w:szCs w:val="22"/>
          <w:lang w:val="en-GB"/>
        </w:rPr>
        <w:t xml:space="preserve"> Sea World Heritage properties, the signing of the Sustainable Tourism Strategy and Flyway Vision, and the status of the World Heritage Strategy.</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u w:val="single"/>
          <w:lang w:val="en-GB"/>
        </w:rPr>
      </w:pPr>
      <w:r w:rsidRPr="00590458">
        <w:rPr>
          <w:rFonts w:ascii="Arial" w:eastAsiaTheme="minorHAnsi" w:hAnsi="Arial" w:cs="Arial"/>
          <w:sz w:val="22"/>
          <w:szCs w:val="22"/>
          <w:u w:val="single"/>
          <w:lang w:val="en-GB"/>
        </w:rPr>
        <w:t xml:space="preserve">Re. Memorandum of Understanding Banc </w:t>
      </w:r>
      <w:proofErr w:type="spellStart"/>
      <w:r w:rsidR="00AB3AD1" w:rsidRPr="00AB3AD1">
        <w:rPr>
          <w:rFonts w:ascii="Arial" w:eastAsiaTheme="minorHAnsi" w:hAnsi="Arial" w:cs="Arial"/>
          <w:sz w:val="22"/>
          <w:szCs w:val="22"/>
          <w:u w:val="single"/>
          <w:lang w:val="en-GB"/>
        </w:rPr>
        <w:t>d'Argui</w:t>
      </w:r>
      <w:r w:rsidR="00AB3AD1" w:rsidRPr="00AB3AD1">
        <w:rPr>
          <w:rFonts w:ascii="Arial" w:eastAsiaTheme="minorHAnsi" w:hAnsi="Arial" w:cs="Arial"/>
          <w:sz w:val="22"/>
          <w:szCs w:val="22"/>
          <w:u w:val="single"/>
          <w:lang w:val="en-GB"/>
        </w:rPr>
        <w:t>n</w:t>
      </w:r>
      <w:r w:rsidRPr="00590458">
        <w:rPr>
          <w:rFonts w:ascii="Arial" w:eastAsiaTheme="minorHAnsi" w:hAnsi="Arial" w:cs="Arial"/>
          <w:sz w:val="22"/>
          <w:szCs w:val="22"/>
          <w:u w:val="single"/>
          <w:lang w:val="en-GB"/>
        </w:rPr>
        <w:t>-Wadden</w:t>
      </w:r>
      <w:proofErr w:type="spellEnd"/>
      <w:r w:rsidRPr="00590458">
        <w:rPr>
          <w:rFonts w:ascii="Arial" w:eastAsiaTheme="minorHAnsi" w:hAnsi="Arial" w:cs="Arial"/>
          <w:sz w:val="22"/>
          <w:szCs w:val="22"/>
          <w:u w:val="single"/>
          <w:lang w:val="en-GB"/>
        </w:rPr>
        <w:t xml:space="preserve"> Sea</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r w:rsidRPr="00590458">
        <w:rPr>
          <w:rFonts w:ascii="Arial" w:eastAsiaTheme="minorHAnsi" w:hAnsi="Arial" w:cs="Arial"/>
          <w:sz w:val="22"/>
          <w:szCs w:val="22"/>
          <w:lang w:val="en-GB"/>
        </w:rPr>
        <w:t>Following the authorisation of WSB 9, the secretary discussed a draft Memorandum of Understanding (</w:t>
      </w:r>
      <w:proofErr w:type="spellStart"/>
      <w:r w:rsidRPr="00590458">
        <w:rPr>
          <w:rFonts w:ascii="Arial" w:eastAsiaTheme="minorHAnsi" w:hAnsi="Arial" w:cs="Arial"/>
          <w:sz w:val="22"/>
          <w:szCs w:val="22"/>
          <w:lang w:val="en-GB"/>
        </w:rPr>
        <w:t>MoU</w:t>
      </w:r>
      <w:proofErr w:type="spellEnd"/>
      <w:r w:rsidRPr="00590458">
        <w:rPr>
          <w:rFonts w:ascii="Arial" w:eastAsiaTheme="minorHAnsi" w:hAnsi="Arial" w:cs="Arial"/>
          <w:sz w:val="22"/>
          <w:szCs w:val="22"/>
          <w:lang w:val="en-GB"/>
        </w:rPr>
        <w:t xml:space="preserve">) with the director of the National Park Banc </w:t>
      </w:r>
      <w:proofErr w:type="spellStart"/>
      <w:r w:rsidR="00AB3AD1" w:rsidRPr="00AB3AD1">
        <w:rPr>
          <w:rFonts w:ascii="Arial" w:eastAsiaTheme="minorHAnsi" w:hAnsi="Arial" w:cs="Arial"/>
          <w:sz w:val="22"/>
          <w:szCs w:val="22"/>
          <w:lang w:val="en-GB"/>
        </w:rPr>
        <w:t>d'Ar</w:t>
      </w:r>
      <w:r w:rsidR="00AB3AD1" w:rsidRPr="00590458">
        <w:rPr>
          <w:rFonts w:ascii="Arial" w:eastAsiaTheme="minorHAnsi" w:hAnsi="Arial" w:cs="Arial"/>
          <w:sz w:val="22"/>
          <w:szCs w:val="22"/>
          <w:lang w:val="en-GB"/>
        </w:rPr>
        <w:t>gui</w:t>
      </w:r>
      <w:r w:rsidR="00AB3AD1">
        <w:rPr>
          <w:rFonts w:ascii="Arial" w:eastAsiaTheme="minorHAnsi" w:hAnsi="Arial" w:cs="Arial"/>
          <w:sz w:val="22"/>
          <w:szCs w:val="22"/>
          <w:lang w:val="en-GB"/>
        </w:rPr>
        <w:t>n</w:t>
      </w:r>
      <w:proofErr w:type="spellEnd"/>
      <w:r w:rsidR="00AB3AD1">
        <w:rPr>
          <w:rFonts w:ascii="Arial" w:eastAsiaTheme="minorHAnsi" w:hAnsi="Arial" w:cs="Arial"/>
          <w:sz w:val="22"/>
          <w:szCs w:val="22"/>
          <w:lang w:val="en-GB"/>
        </w:rPr>
        <w:t xml:space="preserve"> </w:t>
      </w:r>
      <w:r w:rsidRPr="00590458">
        <w:rPr>
          <w:rFonts w:ascii="Arial" w:eastAsiaTheme="minorHAnsi" w:hAnsi="Arial" w:cs="Arial"/>
          <w:sz w:val="22"/>
          <w:szCs w:val="22"/>
          <w:lang w:val="en-GB"/>
        </w:rPr>
        <w:t xml:space="preserve">at the margin of the meeting of the marine World Heritage properties on Corsica mid October 2013. The </w:t>
      </w:r>
      <w:proofErr w:type="spellStart"/>
      <w:r w:rsidRPr="00590458">
        <w:rPr>
          <w:rFonts w:ascii="Arial" w:eastAsiaTheme="minorHAnsi" w:hAnsi="Arial" w:cs="Arial"/>
          <w:sz w:val="22"/>
          <w:szCs w:val="22"/>
          <w:lang w:val="en-GB"/>
        </w:rPr>
        <w:t>MoU</w:t>
      </w:r>
      <w:proofErr w:type="spellEnd"/>
      <w:r w:rsidRPr="00590458">
        <w:rPr>
          <w:rFonts w:ascii="Arial" w:eastAsiaTheme="minorHAnsi" w:hAnsi="Arial" w:cs="Arial"/>
          <w:sz w:val="22"/>
          <w:szCs w:val="22"/>
          <w:lang w:val="en-GB"/>
        </w:rPr>
        <w:t xml:space="preserve"> is elaborated in accordance with the starting points agreed at WSB 9.</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r w:rsidRPr="00590458">
        <w:rPr>
          <w:rFonts w:ascii="Arial" w:eastAsiaTheme="minorHAnsi" w:hAnsi="Arial" w:cs="Arial"/>
          <w:sz w:val="22"/>
          <w:szCs w:val="22"/>
          <w:lang w:val="en-GB"/>
        </w:rPr>
        <w:t xml:space="preserve">Suggestions for amendments have been received from the Banc </w:t>
      </w:r>
      <w:proofErr w:type="spellStart"/>
      <w:r w:rsidR="00AB3AD1" w:rsidRPr="00AB3AD1">
        <w:rPr>
          <w:rFonts w:ascii="Arial" w:eastAsiaTheme="minorHAnsi" w:hAnsi="Arial" w:cs="Arial"/>
          <w:sz w:val="22"/>
          <w:szCs w:val="22"/>
          <w:lang w:val="en-GB"/>
        </w:rPr>
        <w:t>d'Ar</w:t>
      </w:r>
      <w:r w:rsidR="00AB3AD1" w:rsidRPr="00590458">
        <w:rPr>
          <w:rFonts w:ascii="Arial" w:eastAsiaTheme="minorHAnsi" w:hAnsi="Arial" w:cs="Arial"/>
          <w:sz w:val="22"/>
          <w:szCs w:val="22"/>
          <w:lang w:val="en-GB"/>
        </w:rPr>
        <w:t>gui</w:t>
      </w:r>
      <w:r w:rsidR="00AB3AD1">
        <w:rPr>
          <w:rFonts w:ascii="Arial" w:eastAsiaTheme="minorHAnsi" w:hAnsi="Arial" w:cs="Arial"/>
          <w:sz w:val="22"/>
          <w:szCs w:val="22"/>
          <w:lang w:val="en-GB"/>
        </w:rPr>
        <w:t>n</w:t>
      </w:r>
      <w:proofErr w:type="spellEnd"/>
      <w:r w:rsidR="00AB3AD1" w:rsidRPr="00590458">
        <w:rPr>
          <w:rFonts w:ascii="Arial" w:eastAsiaTheme="minorHAnsi" w:hAnsi="Arial" w:cs="Arial"/>
          <w:sz w:val="22"/>
          <w:szCs w:val="22"/>
          <w:lang w:val="en-GB"/>
        </w:rPr>
        <w:t xml:space="preserve"> </w:t>
      </w:r>
      <w:r w:rsidRPr="00590458">
        <w:rPr>
          <w:rFonts w:ascii="Arial" w:eastAsiaTheme="minorHAnsi" w:hAnsi="Arial" w:cs="Arial"/>
          <w:sz w:val="22"/>
          <w:szCs w:val="22"/>
          <w:lang w:val="en-GB"/>
        </w:rPr>
        <w:t xml:space="preserve">National Park and the World Heritage Centre which has offered to be the go-between the two properties and help getting the </w:t>
      </w:r>
      <w:proofErr w:type="spellStart"/>
      <w:r w:rsidRPr="00590458">
        <w:rPr>
          <w:rFonts w:ascii="Arial" w:eastAsiaTheme="minorHAnsi" w:hAnsi="Arial" w:cs="Arial"/>
          <w:sz w:val="22"/>
          <w:szCs w:val="22"/>
          <w:lang w:val="en-GB"/>
        </w:rPr>
        <w:t>MoU</w:t>
      </w:r>
      <w:proofErr w:type="spellEnd"/>
      <w:r w:rsidRPr="00590458">
        <w:rPr>
          <w:rFonts w:ascii="Arial" w:eastAsiaTheme="minorHAnsi" w:hAnsi="Arial" w:cs="Arial"/>
          <w:sz w:val="22"/>
          <w:szCs w:val="22"/>
          <w:lang w:val="en-GB"/>
        </w:rPr>
        <w:t xml:space="preserve"> ready for signing. The amended draft </w:t>
      </w:r>
      <w:proofErr w:type="spellStart"/>
      <w:r w:rsidRPr="00590458">
        <w:rPr>
          <w:rFonts w:ascii="Arial" w:eastAsiaTheme="minorHAnsi" w:hAnsi="Arial" w:cs="Arial"/>
          <w:sz w:val="22"/>
          <w:szCs w:val="22"/>
          <w:lang w:val="en-GB"/>
        </w:rPr>
        <w:t>MoU</w:t>
      </w:r>
      <w:proofErr w:type="spellEnd"/>
      <w:r w:rsidRPr="00590458">
        <w:rPr>
          <w:rFonts w:ascii="Arial" w:eastAsiaTheme="minorHAnsi" w:hAnsi="Arial" w:cs="Arial"/>
          <w:sz w:val="22"/>
          <w:szCs w:val="22"/>
          <w:lang w:val="en-GB"/>
        </w:rPr>
        <w:t xml:space="preserve"> is currently under consultation and comments received will have to be further discussed with the Banc </w:t>
      </w:r>
      <w:proofErr w:type="spellStart"/>
      <w:r w:rsidR="00AB3AD1" w:rsidRPr="00AB3AD1">
        <w:rPr>
          <w:rFonts w:ascii="Arial" w:eastAsiaTheme="minorHAnsi" w:hAnsi="Arial" w:cs="Arial"/>
          <w:sz w:val="22"/>
          <w:szCs w:val="22"/>
          <w:lang w:val="en-GB"/>
        </w:rPr>
        <w:t>d'Ar</w:t>
      </w:r>
      <w:r w:rsidR="00AB3AD1" w:rsidRPr="00590458">
        <w:rPr>
          <w:rFonts w:ascii="Arial" w:eastAsiaTheme="minorHAnsi" w:hAnsi="Arial" w:cs="Arial"/>
          <w:sz w:val="22"/>
          <w:szCs w:val="22"/>
          <w:lang w:val="en-GB"/>
        </w:rPr>
        <w:t>gui</w:t>
      </w:r>
      <w:r w:rsidR="00AB3AD1">
        <w:rPr>
          <w:rFonts w:ascii="Arial" w:eastAsiaTheme="minorHAnsi" w:hAnsi="Arial" w:cs="Arial"/>
          <w:sz w:val="22"/>
          <w:szCs w:val="22"/>
          <w:lang w:val="en-GB"/>
        </w:rPr>
        <w:t>n</w:t>
      </w:r>
      <w:proofErr w:type="spellEnd"/>
      <w:r w:rsidR="00AB3AD1" w:rsidRPr="00590458">
        <w:rPr>
          <w:rFonts w:ascii="Arial" w:eastAsiaTheme="minorHAnsi" w:hAnsi="Arial" w:cs="Arial"/>
          <w:sz w:val="22"/>
          <w:szCs w:val="22"/>
          <w:lang w:val="en-GB"/>
        </w:rPr>
        <w:t xml:space="preserve"> </w:t>
      </w:r>
      <w:r w:rsidRPr="00590458">
        <w:rPr>
          <w:rFonts w:ascii="Arial" w:eastAsiaTheme="minorHAnsi" w:hAnsi="Arial" w:cs="Arial"/>
          <w:sz w:val="22"/>
          <w:szCs w:val="22"/>
          <w:lang w:val="en-GB"/>
        </w:rPr>
        <w:t>and the World Heritage Centre.</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r w:rsidRPr="00590458">
        <w:rPr>
          <w:rFonts w:ascii="Arial" w:eastAsiaTheme="minorHAnsi" w:hAnsi="Arial" w:cs="Arial"/>
          <w:sz w:val="22"/>
          <w:szCs w:val="22"/>
          <w:lang w:val="en-GB"/>
        </w:rPr>
        <w:t xml:space="preserve">Since the </w:t>
      </w:r>
      <w:proofErr w:type="spellStart"/>
      <w:r w:rsidRPr="00590458">
        <w:rPr>
          <w:rFonts w:ascii="Arial" w:eastAsiaTheme="minorHAnsi" w:hAnsi="Arial" w:cs="Arial"/>
          <w:sz w:val="22"/>
          <w:szCs w:val="22"/>
          <w:lang w:val="en-GB"/>
        </w:rPr>
        <w:t>MoU</w:t>
      </w:r>
      <w:proofErr w:type="spellEnd"/>
      <w:r w:rsidRPr="00590458">
        <w:rPr>
          <w:rFonts w:ascii="Arial" w:eastAsiaTheme="minorHAnsi" w:hAnsi="Arial" w:cs="Arial"/>
          <w:sz w:val="22"/>
          <w:szCs w:val="22"/>
          <w:lang w:val="en-GB"/>
        </w:rPr>
        <w:t xml:space="preserve"> is an agreement aiming at a very practical cooperation on management level between the two properties with flyway management as a core task with no political implications beyond what is already existing in the framework of the World Heritage Convention, it was agreed that the </w:t>
      </w:r>
      <w:proofErr w:type="spellStart"/>
      <w:r w:rsidRPr="00590458">
        <w:rPr>
          <w:rFonts w:ascii="Arial" w:eastAsiaTheme="minorHAnsi" w:hAnsi="Arial" w:cs="Arial"/>
          <w:sz w:val="22"/>
          <w:szCs w:val="22"/>
          <w:lang w:val="en-GB"/>
        </w:rPr>
        <w:t>MoU</w:t>
      </w:r>
      <w:proofErr w:type="spellEnd"/>
      <w:r w:rsidRPr="00590458">
        <w:rPr>
          <w:rFonts w:ascii="Arial" w:eastAsiaTheme="minorHAnsi" w:hAnsi="Arial" w:cs="Arial"/>
          <w:sz w:val="22"/>
          <w:szCs w:val="22"/>
          <w:lang w:val="en-GB"/>
        </w:rPr>
        <w:t xml:space="preserve"> should be signed by the National Park Director of the Banc </w:t>
      </w:r>
      <w:proofErr w:type="spellStart"/>
      <w:r w:rsidR="007A180D" w:rsidRPr="00AB3AD1">
        <w:rPr>
          <w:rFonts w:ascii="Arial" w:eastAsiaTheme="minorHAnsi" w:hAnsi="Arial" w:cs="Arial"/>
          <w:sz w:val="22"/>
          <w:szCs w:val="22"/>
          <w:lang w:val="en-GB"/>
        </w:rPr>
        <w:t>d'Ar</w:t>
      </w:r>
      <w:r w:rsidR="007A180D" w:rsidRPr="00590458">
        <w:rPr>
          <w:rFonts w:ascii="Arial" w:eastAsiaTheme="minorHAnsi" w:hAnsi="Arial" w:cs="Arial"/>
          <w:sz w:val="22"/>
          <w:szCs w:val="22"/>
          <w:lang w:val="en-GB"/>
        </w:rPr>
        <w:t>gui</w:t>
      </w:r>
      <w:r w:rsidR="007A180D">
        <w:rPr>
          <w:rFonts w:ascii="Arial" w:eastAsiaTheme="minorHAnsi" w:hAnsi="Arial" w:cs="Arial"/>
          <w:sz w:val="22"/>
          <w:szCs w:val="22"/>
          <w:lang w:val="en-GB"/>
        </w:rPr>
        <w:t>n</w:t>
      </w:r>
      <w:proofErr w:type="spellEnd"/>
      <w:r w:rsidR="007A180D" w:rsidRPr="00590458">
        <w:rPr>
          <w:rFonts w:ascii="Arial" w:eastAsiaTheme="minorHAnsi" w:hAnsi="Arial" w:cs="Arial"/>
          <w:sz w:val="22"/>
          <w:szCs w:val="22"/>
          <w:lang w:val="en-GB"/>
        </w:rPr>
        <w:t xml:space="preserve"> </w:t>
      </w:r>
      <w:bookmarkStart w:id="0" w:name="_GoBack"/>
      <w:bookmarkEnd w:id="0"/>
      <w:r w:rsidRPr="00590458">
        <w:rPr>
          <w:rFonts w:ascii="Arial" w:eastAsiaTheme="minorHAnsi" w:hAnsi="Arial" w:cs="Arial"/>
          <w:sz w:val="22"/>
          <w:szCs w:val="22"/>
          <w:lang w:val="en-GB"/>
        </w:rPr>
        <w:t>and the secretary CWSS under the supervision of, as the National Park Director expressed, their respective ministers. TG-WH endorsed this approach.</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u w:val="single"/>
          <w:lang w:val="en-GB"/>
        </w:rPr>
      </w:pPr>
      <w:r w:rsidRPr="00590458">
        <w:rPr>
          <w:rFonts w:ascii="Arial" w:eastAsiaTheme="minorHAnsi" w:hAnsi="Arial" w:cs="Arial"/>
          <w:sz w:val="22"/>
          <w:szCs w:val="22"/>
          <w:u w:val="single"/>
          <w:lang w:val="en-GB"/>
        </w:rPr>
        <w:t>Re. Sustainable Tourism Strategy and Flyway Vision</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r w:rsidRPr="00590458">
        <w:rPr>
          <w:rFonts w:ascii="Arial" w:eastAsiaTheme="minorHAnsi" w:hAnsi="Arial" w:cs="Arial"/>
          <w:sz w:val="22"/>
          <w:szCs w:val="22"/>
          <w:lang w:val="en-GB"/>
        </w:rPr>
        <w:t>It was agreed that both the Sustainable Tourism Strategy and the Flyway vision should be signed by the relevant stakeholders at the Conference through a Declaration of Intent (</w:t>
      </w:r>
      <w:proofErr w:type="spellStart"/>
      <w:r w:rsidRPr="00590458">
        <w:rPr>
          <w:rFonts w:ascii="Arial" w:eastAsiaTheme="minorHAnsi" w:hAnsi="Arial" w:cs="Arial"/>
          <w:sz w:val="22"/>
          <w:szCs w:val="22"/>
          <w:lang w:val="en-GB"/>
        </w:rPr>
        <w:t>DoI</w:t>
      </w:r>
      <w:proofErr w:type="spellEnd"/>
      <w:r w:rsidRPr="00590458">
        <w:rPr>
          <w:rFonts w:ascii="Arial" w:eastAsiaTheme="minorHAnsi" w:hAnsi="Arial" w:cs="Arial"/>
          <w:sz w:val="22"/>
          <w:szCs w:val="22"/>
          <w:lang w:val="en-GB"/>
        </w:rPr>
        <w:t xml:space="preserve">) to demonstrate the commitments to the vision and strategy. The </w:t>
      </w:r>
      <w:proofErr w:type="spellStart"/>
      <w:r w:rsidRPr="00590458">
        <w:rPr>
          <w:rFonts w:ascii="Arial" w:eastAsiaTheme="minorHAnsi" w:hAnsi="Arial" w:cs="Arial"/>
          <w:sz w:val="22"/>
          <w:szCs w:val="22"/>
          <w:lang w:val="en-GB"/>
        </w:rPr>
        <w:t>DoI</w:t>
      </w:r>
      <w:proofErr w:type="spellEnd"/>
      <w:r w:rsidRPr="00590458">
        <w:rPr>
          <w:rFonts w:ascii="Arial" w:eastAsiaTheme="minorHAnsi" w:hAnsi="Arial" w:cs="Arial"/>
          <w:sz w:val="22"/>
          <w:szCs w:val="22"/>
          <w:lang w:val="en-GB"/>
        </w:rPr>
        <w:t xml:space="preserve"> should make clear to what stakeholders commit themselves, i.e. signing the strategy and the vision respectively having also been involved in their elaboration and therefore also committed to the implementation whereas the different status of the action plans should be indicated (which had not been made subject to the same consultation procedure as for the strategy and the vision) and therefore a similar commitment could not be anticipated but rather a statement to help getting the actions off the ground within the financial and organizational possibilities.</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proofErr w:type="spellStart"/>
      <w:r w:rsidRPr="00590458">
        <w:rPr>
          <w:rFonts w:ascii="Arial" w:eastAsiaTheme="minorHAnsi" w:hAnsi="Arial" w:cs="Arial"/>
          <w:sz w:val="22"/>
          <w:szCs w:val="22"/>
          <w:lang w:val="en-GB"/>
        </w:rPr>
        <w:t>DoI´s</w:t>
      </w:r>
      <w:proofErr w:type="spellEnd"/>
      <w:r w:rsidRPr="00590458">
        <w:rPr>
          <w:rFonts w:ascii="Arial" w:eastAsiaTheme="minorHAnsi" w:hAnsi="Arial" w:cs="Arial"/>
          <w:sz w:val="22"/>
          <w:szCs w:val="22"/>
          <w:lang w:val="en-GB"/>
        </w:rPr>
        <w:t xml:space="preserve"> are under preparation together with a list of signatories which are basically the stakeholders who have participated in the respective processes and attractive signing events will be organized as part of the programme.</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u w:val="single"/>
          <w:lang w:val="en-GB"/>
        </w:rPr>
      </w:pPr>
      <w:r w:rsidRPr="00590458">
        <w:rPr>
          <w:rFonts w:ascii="Arial" w:eastAsiaTheme="minorHAnsi" w:hAnsi="Arial" w:cs="Arial"/>
          <w:sz w:val="22"/>
          <w:szCs w:val="22"/>
          <w:u w:val="single"/>
          <w:lang w:val="en-GB"/>
        </w:rPr>
        <w:t>Re. World Heritage Strategy 2014-20</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r w:rsidRPr="00590458">
        <w:rPr>
          <w:rFonts w:ascii="Arial" w:eastAsiaTheme="minorHAnsi" w:hAnsi="Arial" w:cs="Arial"/>
          <w:sz w:val="22"/>
          <w:szCs w:val="22"/>
          <w:lang w:val="en-GB"/>
        </w:rPr>
        <w:t>No comments had yet been received on the World Heritage Strategy from the consultations and it was estimated that basically the Strategy would be accepted as such. The overarching function of the Strategy was recognized and therefore the necessity to commit the strategic stakeholders in its implementation. The strategy would form the basis of work in the next 6 year period.</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r w:rsidRPr="00590458">
        <w:rPr>
          <w:rFonts w:ascii="Arial" w:eastAsiaTheme="minorHAnsi" w:hAnsi="Arial" w:cs="Arial"/>
          <w:sz w:val="22"/>
          <w:szCs w:val="22"/>
          <w:lang w:val="en-GB"/>
        </w:rPr>
        <w:t xml:space="preserve">It was however concluded that the Strategy could not be signed by strategic partners at the Conference since it had not yet been subject to consultations similar to the other documents and the strategic partners had not yet been approached. And moreover, the Danish </w:t>
      </w:r>
      <w:proofErr w:type="spellStart"/>
      <w:r w:rsidRPr="00590458">
        <w:rPr>
          <w:rFonts w:ascii="Arial" w:eastAsiaTheme="minorHAnsi" w:hAnsi="Arial" w:cs="Arial"/>
          <w:sz w:val="22"/>
          <w:szCs w:val="22"/>
          <w:lang w:val="en-GB"/>
        </w:rPr>
        <w:t>Wadden</w:t>
      </w:r>
      <w:proofErr w:type="spellEnd"/>
      <w:r w:rsidRPr="00590458">
        <w:rPr>
          <w:rFonts w:ascii="Arial" w:eastAsiaTheme="minorHAnsi" w:hAnsi="Arial" w:cs="Arial"/>
          <w:sz w:val="22"/>
          <w:szCs w:val="22"/>
          <w:lang w:val="en-GB"/>
        </w:rPr>
        <w:t xml:space="preserve"> Sea was not yet part of the </w:t>
      </w:r>
      <w:proofErr w:type="spellStart"/>
      <w:r w:rsidRPr="00590458">
        <w:rPr>
          <w:rFonts w:ascii="Arial" w:eastAsiaTheme="minorHAnsi" w:hAnsi="Arial" w:cs="Arial"/>
          <w:sz w:val="22"/>
          <w:szCs w:val="22"/>
          <w:lang w:val="en-GB"/>
        </w:rPr>
        <w:t>Wadden</w:t>
      </w:r>
      <w:proofErr w:type="spellEnd"/>
      <w:r w:rsidRPr="00590458">
        <w:rPr>
          <w:rFonts w:ascii="Arial" w:eastAsiaTheme="minorHAnsi" w:hAnsi="Arial" w:cs="Arial"/>
          <w:sz w:val="22"/>
          <w:szCs w:val="22"/>
          <w:lang w:val="en-GB"/>
        </w:rPr>
        <w:t xml:space="preserve"> Sea World Heritage which in a formal sense would exclude a signature.</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r w:rsidRPr="00590458">
        <w:rPr>
          <w:rFonts w:ascii="Arial" w:eastAsiaTheme="minorHAnsi" w:hAnsi="Arial" w:cs="Arial"/>
          <w:sz w:val="22"/>
          <w:szCs w:val="22"/>
          <w:lang w:val="en-GB"/>
        </w:rPr>
        <w:t>It was agreed to suggest that the Strategy should be signed after the decision on the Danish inscription, preferably on the date of the inscription during a coordinated communicatively effective event. A list of strategic partners referred to in the strategy should be elaborated and these partners approached for their approval. The procedure should be reflected in the draft Ministerial Council Declaration.</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numPr>
          <w:ilvl w:val="0"/>
          <w:numId w:val="12"/>
        </w:numPr>
        <w:spacing w:after="200" w:line="276" w:lineRule="auto"/>
        <w:contextualSpacing/>
        <w:rPr>
          <w:rFonts w:ascii="Arial" w:eastAsiaTheme="minorHAnsi" w:hAnsi="Arial" w:cs="Arial"/>
          <w:b/>
          <w:sz w:val="22"/>
          <w:szCs w:val="22"/>
          <w:lang w:val="en-GB"/>
        </w:rPr>
      </w:pPr>
      <w:r w:rsidRPr="00590458">
        <w:rPr>
          <w:rFonts w:ascii="Arial" w:eastAsiaTheme="minorHAnsi" w:hAnsi="Arial" w:cs="Arial"/>
          <w:b/>
          <w:sz w:val="22"/>
          <w:szCs w:val="22"/>
          <w:lang w:val="en-GB"/>
        </w:rPr>
        <w:t xml:space="preserve">International </w:t>
      </w:r>
      <w:proofErr w:type="spellStart"/>
      <w:r w:rsidRPr="00590458">
        <w:rPr>
          <w:rFonts w:ascii="Arial" w:eastAsiaTheme="minorHAnsi" w:hAnsi="Arial" w:cs="Arial"/>
          <w:b/>
          <w:sz w:val="22"/>
          <w:szCs w:val="22"/>
          <w:lang w:val="en-GB"/>
        </w:rPr>
        <w:t>Wadden</w:t>
      </w:r>
      <w:proofErr w:type="spellEnd"/>
      <w:r w:rsidRPr="00590458">
        <w:rPr>
          <w:rFonts w:ascii="Arial" w:eastAsiaTheme="minorHAnsi" w:hAnsi="Arial" w:cs="Arial"/>
          <w:b/>
          <w:sz w:val="22"/>
          <w:szCs w:val="22"/>
          <w:lang w:val="en-GB"/>
        </w:rPr>
        <w:t xml:space="preserve"> Sea School</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r w:rsidRPr="00590458">
        <w:rPr>
          <w:rFonts w:ascii="Arial" w:eastAsiaTheme="minorHAnsi" w:hAnsi="Arial" w:cs="Arial"/>
          <w:sz w:val="22"/>
          <w:szCs w:val="22"/>
          <w:lang w:val="en-GB"/>
        </w:rPr>
        <w:t xml:space="preserve">Invitations to submit offers to host the International </w:t>
      </w:r>
      <w:proofErr w:type="spellStart"/>
      <w:r w:rsidRPr="00590458">
        <w:rPr>
          <w:rFonts w:ascii="Arial" w:eastAsiaTheme="minorHAnsi" w:hAnsi="Arial" w:cs="Arial"/>
          <w:sz w:val="22"/>
          <w:szCs w:val="22"/>
          <w:lang w:val="en-GB"/>
        </w:rPr>
        <w:t>Wadden</w:t>
      </w:r>
      <w:proofErr w:type="spellEnd"/>
      <w:r w:rsidRPr="00590458">
        <w:rPr>
          <w:rFonts w:ascii="Arial" w:eastAsiaTheme="minorHAnsi" w:hAnsi="Arial" w:cs="Arial"/>
          <w:sz w:val="22"/>
          <w:szCs w:val="22"/>
          <w:lang w:val="en-GB"/>
        </w:rPr>
        <w:t xml:space="preserve"> Sea School (IWSS) similar to the offer received from the WWF Germany were circulated broadly with a deadline of 22 November 2013. No further offers have been received and in conclusion the WSB should welcome the offer of WWF Germany and </w:t>
      </w:r>
      <w:proofErr w:type="spellStart"/>
      <w:r w:rsidRPr="00590458">
        <w:rPr>
          <w:rFonts w:ascii="Arial" w:eastAsiaTheme="minorHAnsi" w:hAnsi="Arial" w:cs="Arial"/>
          <w:sz w:val="22"/>
          <w:szCs w:val="22"/>
          <w:lang w:val="en-GB"/>
        </w:rPr>
        <w:t>grantit</w:t>
      </w:r>
      <w:proofErr w:type="spellEnd"/>
      <w:r w:rsidRPr="00590458">
        <w:rPr>
          <w:rFonts w:ascii="Arial" w:eastAsiaTheme="minorHAnsi" w:hAnsi="Arial" w:cs="Arial"/>
          <w:sz w:val="22"/>
          <w:szCs w:val="22"/>
          <w:lang w:val="en-GB"/>
        </w:rPr>
        <w:t xml:space="preserve"> the permit to run the IWSS in accordance with the document presented and the stipulations agreed at WSB 8.</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r w:rsidRPr="00590458">
        <w:rPr>
          <w:rFonts w:ascii="Arial" w:eastAsiaTheme="minorHAnsi" w:hAnsi="Arial" w:cs="Arial"/>
          <w:sz w:val="22"/>
          <w:szCs w:val="22"/>
          <w:lang w:val="en-GB"/>
        </w:rPr>
        <w:lastRenderedPageBreak/>
        <w:t>The following steps are therefore necessary:</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numPr>
          <w:ilvl w:val="0"/>
          <w:numId w:val="13"/>
        </w:numPr>
        <w:spacing w:after="200" w:line="276" w:lineRule="auto"/>
        <w:contextualSpacing/>
        <w:rPr>
          <w:rFonts w:ascii="Arial" w:eastAsiaTheme="minorHAnsi" w:hAnsi="Arial" w:cs="Arial"/>
          <w:sz w:val="22"/>
          <w:szCs w:val="22"/>
          <w:lang w:val="en-GB"/>
        </w:rPr>
      </w:pPr>
      <w:r w:rsidRPr="00590458">
        <w:rPr>
          <w:rFonts w:ascii="Arial" w:eastAsiaTheme="minorHAnsi" w:hAnsi="Arial" w:cs="Arial"/>
          <w:sz w:val="22"/>
          <w:szCs w:val="22"/>
          <w:lang w:val="en-GB"/>
        </w:rPr>
        <w:t>State Parties agree to fund the IWSS for a three</w:t>
      </w:r>
      <w:r w:rsidRPr="00590458">
        <w:rPr>
          <w:rFonts w:ascii="Arial" w:eastAsiaTheme="minorHAnsi" w:hAnsi="Arial" w:cs="Arial"/>
          <w:sz w:val="22"/>
          <w:szCs w:val="22"/>
          <w:vertAlign w:val="superscript"/>
          <w:lang w:val="en-GB"/>
        </w:rPr>
        <w:footnoteReference w:id="1"/>
      </w:r>
      <w:r w:rsidRPr="00590458">
        <w:rPr>
          <w:rFonts w:ascii="Arial" w:eastAsiaTheme="minorHAnsi" w:hAnsi="Arial" w:cs="Arial"/>
          <w:sz w:val="22"/>
          <w:szCs w:val="22"/>
          <w:lang w:val="en-GB"/>
        </w:rPr>
        <w:t xml:space="preserve"> year period of € 40,000 annually, per State Party € 16,667 annually.</w:t>
      </w:r>
    </w:p>
    <w:p w:rsidR="00590458" w:rsidRPr="00590458" w:rsidRDefault="00590458" w:rsidP="00590458">
      <w:pPr>
        <w:numPr>
          <w:ilvl w:val="0"/>
          <w:numId w:val="13"/>
        </w:numPr>
        <w:spacing w:after="200" w:line="276" w:lineRule="auto"/>
        <w:contextualSpacing/>
        <w:rPr>
          <w:rFonts w:ascii="Arial" w:eastAsiaTheme="minorHAnsi" w:hAnsi="Arial" w:cs="Arial"/>
          <w:sz w:val="22"/>
          <w:szCs w:val="22"/>
          <w:lang w:val="en-GB"/>
        </w:rPr>
      </w:pPr>
      <w:r w:rsidRPr="00590458">
        <w:rPr>
          <w:rFonts w:ascii="Arial" w:eastAsiaTheme="minorHAnsi" w:hAnsi="Arial" w:cs="Arial"/>
          <w:sz w:val="22"/>
          <w:szCs w:val="22"/>
          <w:lang w:val="en-GB"/>
        </w:rPr>
        <w:t xml:space="preserve">The CWSS is authorized to conclude on behalf of the Cooperation and with the consent of the NG-E an agreement with the WWF-Germany for a three year period starting at 1.1. 2014 with a possibility to prolong the arrangement after an evaluation after 2016; </w:t>
      </w:r>
    </w:p>
    <w:p w:rsidR="00590458" w:rsidRPr="00590458" w:rsidRDefault="00590458" w:rsidP="00590458">
      <w:pPr>
        <w:numPr>
          <w:ilvl w:val="1"/>
          <w:numId w:val="13"/>
        </w:numPr>
        <w:spacing w:after="200" w:line="276" w:lineRule="auto"/>
        <w:contextualSpacing/>
        <w:rPr>
          <w:rFonts w:ascii="Arial" w:eastAsiaTheme="minorHAnsi" w:hAnsi="Arial" w:cs="Arial"/>
          <w:sz w:val="22"/>
          <w:szCs w:val="22"/>
          <w:lang w:val="en-GB"/>
        </w:rPr>
      </w:pPr>
      <w:r w:rsidRPr="00590458">
        <w:rPr>
          <w:rFonts w:ascii="Arial" w:eastAsiaTheme="minorHAnsi" w:hAnsi="Arial" w:cs="Arial"/>
          <w:sz w:val="22"/>
          <w:szCs w:val="22"/>
          <w:lang w:val="en-GB"/>
        </w:rPr>
        <w:t>the relocation document will be part of the agreement and additionally, IWSS products must be approved by the NG-E prior to production and distribution,</w:t>
      </w:r>
    </w:p>
    <w:p w:rsidR="00590458" w:rsidRPr="00590458" w:rsidRDefault="00590458" w:rsidP="00590458">
      <w:pPr>
        <w:numPr>
          <w:ilvl w:val="1"/>
          <w:numId w:val="13"/>
        </w:numPr>
        <w:spacing w:after="200" w:line="276" w:lineRule="auto"/>
        <w:contextualSpacing/>
        <w:rPr>
          <w:rFonts w:ascii="Arial" w:eastAsiaTheme="minorHAnsi" w:hAnsi="Arial" w:cs="Arial"/>
          <w:sz w:val="22"/>
          <w:szCs w:val="22"/>
          <w:lang w:val="en-GB"/>
        </w:rPr>
      </w:pPr>
      <w:r w:rsidRPr="00590458">
        <w:rPr>
          <w:rFonts w:ascii="Arial" w:eastAsiaTheme="minorHAnsi" w:hAnsi="Arial" w:cs="Arial"/>
          <w:sz w:val="22"/>
          <w:szCs w:val="22"/>
          <w:lang w:val="en-GB"/>
        </w:rPr>
        <w:t>WWF-Germany declares its firm intention to seek additional external funding for the further development of the IWSS towards a World Heritage School in the framework of specific projects.</w:t>
      </w:r>
    </w:p>
    <w:p w:rsidR="00590458" w:rsidRPr="00590458" w:rsidRDefault="00590458" w:rsidP="00590458">
      <w:pPr>
        <w:ind w:left="360"/>
        <w:rPr>
          <w:rFonts w:ascii="Arial" w:eastAsiaTheme="minorHAnsi" w:hAnsi="Arial" w:cs="Arial"/>
          <w:sz w:val="22"/>
          <w:szCs w:val="22"/>
          <w:lang w:val="en-GB"/>
        </w:rPr>
      </w:pPr>
    </w:p>
    <w:p w:rsidR="00590458" w:rsidRPr="00590458" w:rsidRDefault="00590458" w:rsidP="00590458">
      <w:pPr>
        <w:numPr>
          <w:ilvl w:val="0"/>
          <w:numId w:val="12"/>
        </w:numPr>
        <w:spacing w:after="200" w:line="276" w:lineRule="auto"/>
        <w:contextualSpacing/>
        <w:rPr>
          <w:rFonts w:ascii="Arial" w:eastAsiaTheme="minorHAnsi" w:hAnsi="Arial" w:cs="Arial"/>
          <w:b/>
          <w:sz w:val="22"/>
          <w:szCs w:val="22"/>
          <w:lang w:val="en-GB"/>
        </w:rPr>
      </w:pPr>
      <w:r w:rsidRPr="00590458">
        <w:rPr>
          <w:rFonts w:ascii="Arial" w:eastAsiaTheme="minorHAnsi" w:hAnsi="Arial" w:cs="Arial"/>
          <w:b/>
          <w:sz w:val="22"/>
          <w:szCs w:val="22"/>
          <w:lang w:val="en-GB"/>
        </w:rPr>
        <w:t>World Heritage Programme 2014</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r w:rsidRPr="00590458">
        <w:rPr>
          <w:rFonts w:ascii="Arial" w:eastAsiaTheme="minorHAnsi" w:hAnsi="Arial" w:cs="Arial"/>
          <w:sz w:val="22"/>
          <w:szCs w:val="22"/>
          <w:lang w:val="en-GB"/>
        </w:rPr>
        <w:t>TG-WH also discussed the continuation of the Communication and Marketing Programme in 2014 to bridge the period until the new strategy would be implemented and to ensure that the Denmark would be fully member of the programme on the date of the inscription. A budget for the programme has recently been circulated.</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r w:rsidRPr="00590458">
        <w:rPr>
          <w:rFonts w:ascii="Arial" w:eastAsiaTheme="minorHAnsi" w:hAnsi="Arial" w:cs="Arial"/>
          <w:sz w:val="22"/>
          <w:szCs w:val="22"/>
          <w:lang w:val="en-GB"/>
        </w:rPr>
        <w:t xml:space="preserve">Also a campaign in 2014 to celebrate hopefully the Danish inscription and the 5 year since the 2009 initial inscription was discussed and to further promote the </w:t>
      </w:r>
      <w:proofErr w:type="spellStart"/>
      <w:r w:rsidRPr="00590458">
        <w:rPr>
          <w:rFonts w:ascii="Arial" w:eastAsiaTheme="minorHAnsi" w:hAnsi="Arial" w:cs="Arial"/>
          <w:sz w:val="22"/>
          <w:szCs w:val="22"/>
          <w:lang w:val="en-GB"/>
        </w:rPr>
        <w:t>Wadden</w:t>
      </w:r>
      <w:proofErr w:type="spellEnd"/>
      <w:r w:rsidRPr="00590458">
        <w:rPr>
          <w:rFonts w:ascii="Arial" w:eastAsiaTheme="minorHAnsi" w:hAnsi="Arial" w:cs="Arial"/>
          <w:sz w:val="22"/>
          <w:szCs w:val="22"/>
          <w:lang w:val="en-GB"/>
        </w:rPr>
        <w:t xml:space="preserve"> Sea World Heritage brand. The campaign should cover a short period but be effective in attracting media attention along the coast and engaging relevant organizations. The campaign concept will be further developed together with a budget with the aim to be settled very early 2014.</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r w:rsidRPr="00590458">
        <w:rPr>
          <w:rFonts w:ascii="Arial" w:eastAsiaTheme="minorHAnsi" w:hAnsi="Arial" w:cs="Arial"/>
          <w:sz w:val="22"/>
          <w:szCs w:val="22"/>
          <w:lang w:val="en-GB"/>
        </w:rPr>
        <w:t xml:space="preserve">A final draft of the World Heritage brand description was discussed. TG-WH in principle approved of the paper but considered the brand proposition too broad and therefore suggested to slightly amend it. As stated in the </w:t>
      </w:r>
      <w:proofErr w:type="spellStart"/>
      <w:r w:rsidRPr="00590458">
        <w:rPr>
          <w:rFonts w:ascii="Arial" w:eastAsiaTheme="minorHAnsi" w:hAnsi="Arial" w:cs="Arial"/>
          <w:sz w:val="22"/>
          <w:szCs w:val="22"/>
          <w:lang w:val="en-GB"/>
        </w:rPr>
        <w:t>Wadden</w:t>
      </w:r>
      <w:proofErr w:type="spellEnd"/>
      <w:r w:rsidRPr="00590458">
        <w:rPr>
          <w:rFonts w:ascii="Arial" w:eastAsiaTheme="minorHAnsi" w:hAnsi="Arial" w:cs="Arial"/>
          <w:sz w:val="22"/>
          <w:szCs w:val="22"/>
          <w:lang w:val="en-GB"/>
        </w:rPr>
        <w:t xml:space="preserve"> Sea World Heritage Strategy, the brand occupies a very central role in all future activities. A shorter and more popular version will be available for stakeholders to use.</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b/>
          <w:sz w:val="22"/>
          <w:szCs w:val="22"/>
          <w:lang w:val="en-GB"/>
        </w:rPr>
      </w:pPr>
      <w:r w:rsidRPr="00590458">
        <w:rPr>
          <w:rFonts w:ascii="Arial" w:eastAsiaTheme="minorHAnsi" w:hAnsi="Arial" w:cs="Arial"/>
          <w:b/>
          <w:sz w:val="22"/>
          <w:szCs w:val="22"/>
          <w:lang w:val="en-GB"/>
        </w:rPr>
        <w:t>PROPOSAL</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r w:rsidRPr="00590458">
        <w:rPr>
          <w:rFonts w:ascii="Arial" w:eastAsiaTheme="minorHAnsi" w:hAnsi="Arial" w:cs="Arial"/>
          <w:sz w:val="22"/>
          <w:szCs w:val="22"/>
          <w:lang w:val="en-GB"/>
        </w:rPr>
        <w:t>WSB is proposed to</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numPr>
          <w:ilvl w:val="0"/>
          <w:numId w:val="14"/>
        </w:numPr>
        <w:spacing w:after="200" w:line="276" w:lineRule="auto"/>
        <w:contextualSpacing/>
        <w:rPr>
          <w:rFonts w:ascii="Arial" w:eastAsiaTheme="minorHAnsi" w:hAnsi="Arial" w:cs="Arial"/>
          <w:sz w:val="22"/>
          <w:szCs w:val="22"/>
          <w:lang w:val="en-GB"/>
        </w:rPr>
      </w:pPr>
      <w:r w:rsidRPr="00590458">
        <w:rPr>
          <w:rFonts w:ascii="Arial" w:eastAsiaTheme="minorHAnsi" w:hAnsi="Arial" w:cs="Arial"/>
          <w:sz w:val="22"/>
          <w:szCs w:val="22"/>
          <w:lang w:val="en-GB"/>
        </w:rPr>
        <w:t>Comment respectively note the information</w:t>
      </w:r>
    </w:p>
    <w:p w:rsidR="00590458" w:rsidRPr="00590458" w:rsidRDefault="00590458" w:rsidP="00590458">
      <w:pPr>
        <w:numPr>
          <w:ilvl w:val="0"/>
          <w:numId w:val="14"/>
        </w:numPr>
        <w:spacing w:after="200" w:line="276" w:lineRule="auto"/>
        <w:contextualSpacing/>
        <w:rPr>
          <w:rFonts w:ascii="Arial" w:eastAsiaTheme="minorHAnsi" w:hAnsi="Arial" w:cs="Arial"/>
          <w:sz w:val="22"/>
          <w:szCs w:val="22"/>
          <w:lang w:val="en-GB"/>
        </w:rPr>
      </w:pPr>
      <w:r w:rsidRPr="00590458">
        <w:rPr>
          <w:rFonts w:ascii="Arial" w:eastAsiaTheme="minorHAnsi" w:hAnsi="Arial" w:cs="Arial"/>
          <w:sz w:val="22"/>
          <w:szCs w:val="22"/>
          <w:lang w:val="en-GB"/>
        </w:rPr>
        <w:t>Agree to the steps with the regard to the IWSS under 4</w:t>
      </w: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p>
    <w:p w:rsidR="00590458" w:rsidRPr="00590458" w:rsidRDefault="00590458" w:rsidP="00590458">
      <w:pPr>
        <w:rPr>
          <w:rFonts w:ascii="Arial" w:eastAsiaTheme="minorHAnsi" w:hAnsi="Arial" w:cs="Arial"/>
          <w:sz w:val="22"/>
          <w:szCs w:val="22"/>
          <w:lang w:val="en-GB"/>
        </w:rPr>
      </w:pPr>
    </w:p>
    <w:p w:rsidR="00C917B4" w:rsidRDefault="00FD6827" w:rsidP="00FD6827">
      <w:pPr>
        <w:rPr>
          <w:rFonts w:ascii="Arial" w:hAnsi="Arial" w:cs="Arial"/>
          <w:sz w:val="22"/>
          <w:szCs w:val="22"/>
        </w:rPr>
      </w:pPr>
      <w:r>
        <w:rPr>
          <w:rFonts w:ascii="Arial" w:hAnsi="Arial" w:cs="Arial"/>
          <w:sz w:val="22"/>
          <w:szCs w:val="22"/>
        </w:rPr>
        <w:t xml:space="preserve"> </w:t>
      </w:r>
    </w:p>
    <w:p w:rsidR="00C917B4" w:rsidRDefault="00C917B4">
      <w:pPr>
        <w:ind w:left="360" w:hanging="360"/>
        <w:rPr>
          <w:rFonts w:ascii="Arial" w:hAnsi="Arial" w:cs="Arial"/>
          <w:sz w:val="22"/>
          <w:szCs w:val="22"/>
        </w:rPr>
      </w:pPr>
    </w:p>
    <w:sectPr w:rsidR="00C917B4">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54F" w:rsidRDefault="0078654F">
      <w:r>
        <w:separator/>
      </w:r>
    </w:p>
  </w:endnote>
  <w:endnote w:type="continuationSeparator" w:id="0">
    <w:p w:rsidR="0078654F" w:rsidRDefault="00786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54F" w:rsidRDefault="0078654F">
      <w:r>
        <w:separator/>
      </w:r>
    </w:p>
  </w:footnote>
  <w:footnote w:type="continuationSeparator" w:id="0">
    <w:p w:rsidR="0078654F" w:rsidRDefault="0078654F">
      <w:r>
        <w:continuationSeparator/>
      </w:r>
    </w:p>
  </w:footnote>
  <w:footnote w:id="1">
    <w:p w:rsidR="00590458" w:rsidRPr="00EA2C8F" w:rsidRDefault="00590458" w:rsidP="00590458">
      <w:pPr>
        <w:pStyle w:val="Funotentext"/>
        <w:rPr>
          <w:rFonts w:ascii="Arial" w:hAnsi="Arial" w:cs="Arial"/>
          <w:sz w:val="18"/>
          <w:szCs w:val="18"/>
          <w:lang w:val="en-GB"/>
        </w:rPr>
      </w:pPr>
      <w:r w:rsidRPr="00EA2C8F">
        <w:rPr>
          <w:rStyle w:val="Funotenzeichen"/>
          <w:rFonts w:ascii="Arial" w:hAnsi="Arial" w:cs="Arial"/>
          <w:sz w:val="18"/>
          <w:szCs w:val="18"/>
        </w:rPr>
        <w:footnoteRef/>
      </w:r>
      <w:r w:rsidRPr="00EA2C8F">
        <w:rPr>
          <w:rFonts w:ascii="Arial" w:hAnsi="Arial" w:cs="Arial"/>
          <w:sz w:val="18"/>
          <w:szCs w:val="18"/>
          <w:lang w:val="en-GB"/>
        </w:rPr>
        <w:t xml:space="preserve"> DK considers that it was discussed that the relocation was a temporary arrangement until a more permanent solution was found. Therefore a three year</w:t>
      </w:r>
      <w:r>
        <w:rPr>
          <w:rFonts w:ascii="Arial" w:hAnsi="Arial" w:cs="Arial"/>
          <w:sz w:val="18"/>
          <w:szCs w:val="18"/>
          <w:lang w:val="en-GB"/>
        </w:rPr>
        <w:t xml:space="preserve">s period might not be needed and </w:t>
      </w:r>
      <w:r w:rsidRPr="00EA2C8F">
        <w:rPr>
          <w:rFonts w:ascii="Arial" w:hAnsi="Arial" w:cs="Arial"/>
          <w:sz w:val="18"/>
          <w:szCs w:val="18"/>
          <w:lang w:val="en-GB"/>
        </w:rPr>
        <w:t>do not agree to a three year period.</w:t>
      </w:r>
    </w:p>
    <w:p w:rsidR="00590458" w:rsidRPr="00EA2C8F" w:rsidRDefault="00590458" w:rsidP="00590458">
      <w:pPr>
        <w:pStyle w:val="Funotentext"/>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8D8" w:rsidRPr="00241433" w:rsidRDefault="002108D8">
    <w:pPr>
      <w:rPr>
        <w:rFonts w:ascii="Arial" w:hAnsi="Arial" w:cs="Arial"/>
        <w:sz w:val="18"/>
        <w:szCs w:val="18"/>
        <w:lang w:val="en-GB"/>
      </w:rPr>
    </w:pPr>
    <w:r w:rsidRPr="00241433">
      <w:rPr>
        <w:rFonts w:ascii="Arial" w:hAnsi="Arial" w:cs="Arial"/>
        <w:sz w:val="18"/>
        <w:szCs w:val="18"/>
        <w:lang w:val="en-GB"/>
      </w:rPr>
      <w:t>W</w:t>
    </w:r>
    <w:r w:rsidR="00A8235D">
      <w:rPr>
        <w:rFonts w:ascii="Arial" w:hAnsi="Arial" w:cs="Arial"/>
        <w:sz w:val="18"/>
        <w:szCs w:val="18"/>
        <w:lang w:val="en-GB"/>
      </w:rPr>
      <w:t>SB 10</w:t>
    </w:r>
    <w:r w:rsidR="00FD6827">
      <w:rPr>
        <w:rFonts w:ascii="Arial" w:hAnsi="Arial" w:cs="Arial"/>
        <w:sz w:val="18"/>
        <w:szCs w:val="18"/>
        <w:lang w:val="en-GB"/>
      </w:rPr>
      <w:t>/</w:t>
    </w:r>
    <w:r w:rsidR="00590458">
      <w:rPr>
        <w:rFonts w:ascii="Arial" w:hAnsi="Arial" w:cs="Arial"/>
        <w:sz w:val="18"/>
        <w:szCs w:val="18"/>
        <w:lang w:val="en-GB"/>
      </w:rPr>
      <w:t>6</w:t>
    </w:r>
    <w:r w:rsidR="00375097">
      <w:rPr>
        <w:rFonts w:ascii="Arial" w:hAnsi="Arial" w:cs="Arial"/>
        <w:sz w:val="18"/>
        <w:szCs w:val="18"/>
        <w:lang w:val="en-GB"/>
      </w:rPr>
      <w:t>/</w:t>
    </w:r>
    <w:r w:rsidR="00590458">
      <w:rPr>
        <w:rFonts w:ascii="Arial" w:hAnsi="Arial" w:cs="Arial"/>
        <w:sz w:val="18"/>
        <w:szCs w:val="18"/>
        <w:lang w:val="en-GB"/>
      </w:rPr>
      <w:t>1 WH Progress Report</w:t>
    </w:r>
    <w:r w:rsidR="00FD6827">
      <w:rPr>
        <w:rFonts w:ascii="Arial" w:hAnsi="Arial" w:cs="Arial"/>
        <w:sz w:val="18"/>
        <w:szCs w:val="18"/>
        <w:lang w:val="en-GB"/>
      </w:rPr>
      <w:t xml:space="preserve"> </w:t>
    </w:r>
    <w:r w:rsidR="00375097">
      <w:rPr>
        <w:rFonts w:ascii="Arial" w:hAnsi="Arial" w:cs="Arial"/>
        <w:sz w:val="18"/>
        <w:szCs w:val="18"/>
        <w:lang w:val="en-GB"/>
      </w:rPr>
      <w:t xml:space="preserve"> </w:t>
    </w:r>
    <w:r>
      <w:rPr>
        <w:rFonts w:ascii="Arial" w:hAnsi="Arial" w:cs="Arial"/>
        <w:sz w:val="18"/>
        <w:szCs w:val="18"/>
        <w:lang w:val="en-GB"/>
      </w:rPr>
      <w:t xml:space="preserve"> </w:t>
    </w:r>
    <w:r w:rsidRPr="00241433">
      <w:rPr>
        <w:rFonts w:ascii="Arial" w:hAnsi="Arial" w:cs="Arial"/>
        <w:sz w:val="18"/>
        <w:szCs w:val="18"/>
        <w:lang w:val="en-GB"/>
      </w:rPr>
      <w:tab/>
    </w:r>
    <w:r w:rsidRPr="00241433">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sidR="00982C8B">
      <w:rPr>
        <w:rFonts w:ascii="Arial" w:hAnsi="Arial" w:cs="Arial"/>
        <w:sz w:val="18"/>
        <w:szCs w:val="18"/>
        <w:lang w:val="en-GB"/>
      </w:rPr>
      <w:t xml:space="preserve">                                        </w:t>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7A180D">
      <w:rPr>
        <w:rStyle w:val="Seitenzahl"/>
        <w:rFonts w:ascii="Arial" w:hAnsi="Arial" w:cs="Arial"/>
        <w:noProof/>
        <w:sz w:val="18"/>
        <w:szCs w:val="18"/>
      </w:rPr>
      <w:t>4</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9F487F"/>
    <w:multiLevelType w:val="hybridMultilevel"/>
    <w:tmpl w:val="16D06F5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45A92191"/>
    <w:multiLevelType w:val="hybridMultilevel"/>
    <w:tmpl w:val="CF2EC8F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6">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5776091B"/>
    <w:multiLevelType w:val="hybridMultilevel"/>
    <w:tmpl w:val="0496400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6"/>
  </w:num>
  <w:num w:numId="2">
    <w:abstractNumId w:val="6"/>
  </w:num>
  <w:num w:numId="3">
    <w:abstractNumId w:val="6"/>
  </w:num>
  <w:num w:numId="4">
    <w:abstractNumId w:val="2"/>
  </w:num>
  <w:num w:numId="5">
    <w:abstractNumId w:val="10"/>
  </w:num>
  <w:num w:numId="6">
    <w:abstractNumId w:val="0"/>
  </w:num>
  <w:num w:numId="7">
    <w:abstractNumId w:val="8"/>
  </w:num>
  <w:num w:numId="8">
    <w:abstractNumId w:val="9"/>
  </w:num>
  <w:num w:numId="9">
    <w:abstractNumId w:val="5"/>
  </w:num>
  <w:num w:numId="10">
    <w:abstractNumId w:val="4"/>
  </w:num>
  <w:num w:numId="11">
    <w:abstractNumId w:val="11"/>
  </w:num>
  <w:num w:numId="12">
    <w:abstractNumId w:val="1"/>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s>
  <w:rsids>
    <w:rsidRoot w:val="00E65956"/>
    <w:rsid w:val="000135D9"/>
    <w:rsid w:val="00014ADE"/>
    <w:rsid w:val="0002233C"/>
    <w:rsid w:val="00044B5D"/>
    <w:rsid w:val="00051122"/>
    <w:rsid w:val="00063107"/>
    <w:rsid w:val="00066FC4"/>
    <w:rsid w:val="000701AF"/>
    <w:rsid w:val="00075502"/>
    <w:rsid w:val="00084004"/>
    <w:rsid w:val="000B051E"/>
    <w:rsid w:val="000B62EE"/>
    <w:rsid w:val="000D1CD5"/>
    <w:rsid w:val="000D4AA1"/>
    <w:rsid w:val="000E250B"/>
    <w:rsid w:val="000E7117"/>
    <w:rsid w:val="000F0E64"/>
    <w:rsid w:val="000F37B1"/>
    <w:rsid w:val="0017526A"/>
    <w:rsid w:val="001760DD"/>
    <w:rsid w:val="00193121"/>
    <w:rsid w:val="001B785E"/>
    <w:rsid w:val="002054A8"/>
    <w:rsid w:val="002108D8"/>
    <w:rsid w:val="00212819"/>
    <w:rsid w:val="002160AA"/>
    <w:rsid w:val="00241433"/>
    <w:rsid w:val="00252FED"/>
    <w:rsid w:val="00254860"/>
    <w:rsid w:val="002A6524"/>
    <w:rsid w:val="002C3B3E"/>
    <w:rsid w:val="002D7C58"/>
    <w:rsid w:val="003148C6"/>
    <w:rsid w:val="00333535"/>
    <w:rsid w:val="00340678"/>
    <w:rsid w:val="00342BBA"/>
    <w:rsid w:val="00367F1A"/>
    <w:rsid w:val="00375097"/>
    <w:rsid w:val="003A4E03"/>
    <w:rsid w:val="003A6B2B"/>
    <w:rsid w:val="003B2160"/>
    <w:rsid w:val="003B2804"/>
    <w:rsid w:val="003D2626"/>
    <w:rsid w:val="003D5EE2"/>
    <w:rsid w:val="003D6D11"/>
    <w:rsid w:val="003E6517"/>
    <w:rsid w:val="003E673D"/>
    <w:rsid w:val="0041392A"/>
    <w:rsid w:val="0041642B"/>
    <w:rsid w:val="004634D9"/>
    <w:rsid w:val="0047073F"/>
    <w:rsid w:val="00473646"/>
    <w:rsid w:val="0048039B"/>
    <w:rsid w:val="004811CF"/>
    <w:rsid w:val="00491758"/>
    <w:rsid w:val="0049559C"/>
    <w:rsid w:val="004B18F8"/>
    <w:rsid w:val="004F7255"/>
    <w:rsid w:val="0052327A"/>
    <w:rsid w:val="005507A2"/>
    <w:rsid w:val="0055335E"/>
    <w:rsid w:val="00566883"/>
    <w:rsid w:val="00590458"/>
    <w:rsid w:val="005915E0"/>
    <w:rsid w:val="0059757A"/>
    <w:rsid w:val="005B1554"/>
    <w:rsid w:val="005F2743"/>
    <w:rsid w:val="005F586A"/>
    <w:rsid w:val="006264FF"/>
    <w:rsid w:val="006363AB"/>
    <w:rsid w:val="00646DAB"/>
    <w:rsid w:val="00650ABF"/>
    <w:rsid w:val="00697EC8"/>
    <w:rsid w:val="006A0819"/>
    <w:rsid w:val="006B1F5B"/>
    <w:rsid w:val="006C6D65"/>
    <w:rsid w:val="006D0998"/>
    <w:rsid w:val="006D1CAE"/>
    <w:rsid w:val="006D4D17"/>
    <w:rsid w:val="006F57CB"/>
    <w:rsid w:val="007019FC"/>
    <w:rsid w:val="00704B5F"/>
    <w:rsid w:val="00705336"/>
    <w:rsid w:val="007240E0"/>
    <w:rsid w:val="00724801"/>
    <w:rsid w:val="0072516E"/>
    <w:rsid w:val="007563CD"/>
    <w:rsid w:val="00761403"/>
    <w:rsid w:val="0078654F"/>
    <w:rsid w:val="007976A5"/>
    <w:rsid w:val="007A180D"/>
    <w:rsid w:val="007B729F"/>
    <w:rsid w:val="007B73FA"/>
    <w:rsid w:val="007C501F"/>
    <w:rsid w:val="007E2E72"/>
    <w:rsid w:val="008220BC"/>
    <w:rsid w:val="008236A8"/>
    <w:rsid w:val="00824914"/>
    <w:rsid w:val="00840BD4"/>
    <w:rsid w:val="008965D1"/>
    <w:rsid w:val="008B6DC3"/>
    <w:rsid w:val="008C1C3A"/>
    <w:rsid w:val="008C5C75"/>
    <w:rsid w:val="008F135B"/>
    <w:rsid w:val="008F7716"/>
    <w:rsid w:val="00911BD5"/>
    <w:rsid w:val="009128C7"/>
    <w:rsid w:val="00925EF4"/>
    <w:rsid w:val="0094113A"/>
    <w:rsid w:val="00950873"/>
    <w:rsid w:val="009517FA"/>
    <w:rsid w:val="009719CA"/>
    <w:rsid w:val="00975C6B"/>
    <w:rsid w:val="00982C8B"/>
    <w:rsid w:val="009A2079"/>
    <w:rsid w:val="009B54B3"/>
    <w:rsid w:val="009D01E2"/>
    <w:rsid w:val="009E6684"/>
    <w:rsid w:val="009E7C2C"/>
    <w:rsid w:val="009F331C"/>
    <w:rsid w:val="00A1036A"/>
    <w:rsid w:val="00A12765"/>
    <w:rsid w:val="00A13D27"/>
    <w:rsid w:val="00A20BC6"/>
    <w:rsid w:val="00A47D81"/>
    <w:rsid w:val="00A8235D"/>
    <w:rsid w:val="00A86C28"/>
    <w:rsid w:val="00A915FB"/>
    <w:rsid w:val="00AA5415"/>
    <w:rsid w:val="00AB3AD1"/>
    <w:rsid w:val="00AC2926"/>
    <w:rsid w:val="00AE651C"/>
    <w:rsid w:val="00AF263A"/>
    <w:rsid w:val="00B15106"/>
    <w:rsid w:val="00B45E4C"/>
    <w:rsid w:val="00B708A6"/>
    <w:rsid w:val="00B72F28"/>
    <w:rsid w:val="00B74A40"/>
    <w:rsid w:val="00B77454"/>
    <w:rsid w:val="00BA0DF4"/>
    <w:rsid w:val="00BA3925"/>
    <w:rsid w:val="00BB539C"/>
    <w:rsid w:val="00BB654B"/>
    <w:rsid w:val="00BB72BE"/>
    <w:rsid w:val="00BC4357"/>
    <w:rsid w:val="00BD4531"/>
    <w:rsid w:val="00BE4BF3"/>
    <w:rsid w:val="00C23468"/>
    <w:rsid w:val="00C25297"/>
    <w:rsid w:val="00C6067C"/>
    <w:rsid w:val="00C81A36"/>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A566F"/>
    <w:rsid w:val="00DC549B"/>
    <w:rsid w:val="00DC5EAB"/>
    <w:rsid w:val="00DE4522"/>
    <w:rsid w:val="00DF2A2C"/>
    <w:rsid w:val="00E01D3F"/>
    <w:rsid w:val="00E41AA1"/>
    <w:rsid w:val="00E420E7"/>
    <w:rsid w:val="00E51DED"/>
    <w:rsid w:val="00E55CC2"/>
    <w:rsid w:val="00E60B90"/>
    <w:rsid w:val="00E65956"/>
    <w:rsid w:val="00E84286"/>
    <w:rsid w:val="00E85374"/>
    <w:rsid w:val="00E904DF"/>
    <w:rsid w:val="00E92147"/>
    <w:rsid w:val="00E95582"/>
    <w:rsid w:val="00EC0CDB"/>
    <w:rsid w:val="00EC431E"/>
    <w:rsid w:val="00EE23C0"/>
    <w:rsid w:val="00EE25B5"/>
    <w:rsid w:val="00F05116"/>
    <w:rsid w:val="00F52682"/>
    <w:rsid w:val="00F62E2B"/>
    <w:rsid w:val="00F872A7"/>
    <w:rsid w:val="00F912C1"/>
    <w:rsid w:val="00F91478"/>
    <w:rsid w:val="00F97082"/>
    <w:rsid w:val="00FA27B3"/>
    <w:rsid w:val="00FB5CE8"/>
    <w:rsid w:val="00FC4DEB"/>
    <w:rsid w:val="00FC6BEB"/>
    <w:rsid w:val="00FD6827"/>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67E08-A984-4709-A8E4-8B8FC9140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1366</Words>
  <Characters>7308</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lpstr>
    </vt:vector>
  </TitlesOfParts>
  <Company>CWSS</Company>
  <LinksUpToDate>false</LinksUpToDate>
  <CharactersWithSpaces>8657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5</cp:revision>
  <cp:lastPrinted>2013-09-25T15:30:00Z</cp:lastPrinted>
  <dcterms:created xsi:type="dcterms:W3CDTF">2013-11-28T20:00:00Z</dcterms:created>
  <dcterms:modified xsi:type="dcterms:W3CDTF">2013-11-29T08:16:00Z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