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4F7261"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36DE" w:rsidRDefault="008536DE" w:rsidP="003D6D11">
                            <w:pPr>
                              <w:jc w:val="center"/>
                              <w:rPr>
                                <w:rFonts w:ascii="Arial" w:hAnsi="Arial" w:cs="Arial"/>
                                <w:b/>
                                <w:bCs/>
                                <w:lang w:val="en-GB"/>
                              </w:rPr>
                            </w:pPr>
                          </w:p>
                          <w:p w:rsidR="008536DE" w:rsidRDefault="008536DE"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8536DE" w:rsidRDefault="008536DE" w:rsidP="003D6D11">
                            <w:pPr>
                              <w:jc w:val="center"/>
                              <w:rPr>
                                <w:rFonts w:ascii="Arial" w:hAnsi="Arial" w:cs="Arial"/>
                                <w:b/>
                                <w:bCs/>
                                <w:lang w:val="en-GB"/>
                              </w:rPr>
                            </w:pPr>
                          </w:p>
                          <w:p w:rsidR="008536DE" w:rsidRPr="008B6DC3" w:rsidRDefault="008536DE" w:rsidP="003D6D11">
                            <w:pPr>
                              <w:jc w:val="center"/>
                              <w:rPr>
                                <w:rFonts w:ascii="Arial" w:hAnsi="Arial" w:cs="Arial"/>
                                <w:b/>
                                <w:bCs/>
                                <w:lang w:val="en-GB"/>
                              </w:rPr>
                            </w:pPr>
                            <w:r>
                              <w:rPr>
                                <w:rFonts w:ascii="Arial" w:hAnsi="Arial" w:cs="Arial"/>
                                <w:b/>
                                <w:bCs/>
                                <w:lang w:val="en-GB"/>
                              </w:rPr>
                              <w:t>WSB 8</w:t>
                            </w:r>
                          </w:p>
                          <w:p w:rsidR="008536DE" w:rsidRDefault="008536DE" w:rsidP="003D6D11">
                            <w:pPr>
                              <w:jc w:val="center"/>
                              <w:rPr>
                                <w:rFonts w:ascii="Arial" w:hAnsi="Arial" w:cs="Arial"/>
                                <w:b/>
                                <w:bCs/>
                                <w:lang w:val="en-GB"/>
                              </w:rPr>
                            </w:pPr>
                            <w:r>
                              <w:rPr>
                                <w:rFonts w:ascii="Arial" w:hAnsi="Arial" w:cs="Arial"/>
                                <w:b/>
                                <w:bCs/>
                                <w:lang w:val="en-GB"/>
                              </w:rPr>
                              <w:t>9-10 October 2013</w:t>
                            </w:r>
                            <w:r w:rsidRPr="008B6DC3">
                              <w:rPr>
                                <w:rFonts w:ascii="Arial" w:hAnsi="Arial" w:cs="Arial"/>
                                <w:b/>
                                <w:bCs/>
                                <w:lang w:val="en-GB"/>
                              </w:rPr>
                              <w:t xml:space="preserve"> </w:t>
                            </w:r>
                          </w:p>
                          <w:p w:rsidR="008536DE" w:rsidRPr="002160AA" w:rsidRDefault="008536DE" w:rsidP="003D6D11">
                            <w:pPr>
                              <w:jc w:val="center"/>
                              <w:rPr>
                                <w:rFonts w:ascii="Arial" w:hAnsi="Arial" w:cs="Arial"/>
                                <w:b/>
                                <w:bCs/>
                                <w:lang w:val="en-GB"/>
                              </w:rPr>
                            </w:pPr>
                            <w:r>
                              <w:rPr>
                                <w:rFonts w:ascii="Arial" w:hAnsi="Arial" w:cs="Arial"/>
                                <w:b/>
                                <w:bCs/>
                                <w:lang w:val="en-GB"/>
                              </w:rPr>
                              <w:t>Groningen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8536DE" w:rsidRDefault="008536DE" w:rsidP="003D6D11">
                      <w:pPr>
                        <w:jc w:val="center"/>
                        <w:rPr>
                          <w:rFonts w:ascii="Arial" w:hAnsi="Arial" w:cs="Arial"/>
                          <w:b/>
                          <w:bCs/>
                          <w:lang w:val="en-GB"/>
                        </w:rPr>
                      </w:pPr>
                    </w:p>
                    <w:p w:rsidR="008536DE" w:rsidRDefault="008536DE"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8536DE" w:rsidRDefault="008536DE" w:rsidP="003D6D11">
                      <w:pPr>
                        <w:jc w:val="center"/>
                        <w:rPr>
                          <w:rFonts w:ascii="Arial" w:hAnsi="Arial" w:cs="Arial"/>
                          <w:b/>
                          <w:bCs/>
                          <w:lang w:val="en-GB"/>
                        </w:rPr>
                      </w:pPr>
                    </w:p>
                    <w:p w:rsidR="008536DE" w:rsidRPr="008B6DC3" w:rsidRDefault="008536DE" w:rsidP="003D6D11">
                      <w:pPr>
                        <w:jc w:val="center"/>
                        <w:rPr>
                          <w:rFonts w:ascii="Arial" w:hAnsi="Arial" w:cs="Arial"/>
                          <w:b/>
                          <w:bCs/>
                          <w:lang w:val="en-GB"/>
                        </w:rPr>
                      </w:pPr>
                      <w:r>
                        <w:rPr>
                          <w:rFonts w:ascii="Arial" w:hAnsi="Arial" w:cs="Arial"/>
                          <w:b/>
                          <w:bCs/>
                          <w:lang w:val="en-GB"/>
                        </w:rPr>
                        <w:t>WSB 8</w:t>
                      </w:r>
                    </w:p>
                    <w:p w:rsidR="008536DE" w:rsidRDefault="008536DE" w:rsidP="003D6D11">
                      <w:pPr>
                        <w:jc w:val="center"/>
                        <w:rPr>
                          <w:rFonts w:ascii="Arial" w:hAnsi="Arial" w:cs="Arial"/>
                          <w:b/>
                          <w:bCs/>
                          <w:lang w:val="en-GB"/>
                        </w:rPr>
                      </w:pPr>
                      <w:r>
                        <w:rPr>
                          <w:rFonts w:ascii="Arial" w:hAnsi="Arial" w:cs="Arial"/>
                          <w:b/>
                          <w:bCs/>
                          <w:lang w:val="en-GB"/>
                        </w:rPr>
                        <w:t>9-10 October 2013</w:t>
                      </w:r>
                      <w:r w:rsidRPr="008B6DC3">
                        <w:rPr>
                          <w:rFonts w:ascii="Arial" w:hAnsi="Arial" w:cs="Arial"/>
                          <w:b/>
                          <w:bCs/>
                          <w:lang w:val="en-GB"/>
                        </w:rPr>
                        <w:t xml:space="preserve"> </w:t>
                      </w:r>
                    </w:p>
                    <w:p w:rsidR="008536DE" w:rsidRPr="002160AA" w:rsidRDefault="008536DE" w:rsidP="003D6D11">
                      <w:pPr>
                        <w:jc w:val="center"/>
                        <w:rPr>
                          <w:rFonts w:ascii="Arial" w:hAnsi="Arial" w:cs="Arial"/>
                          <w:b/>
                          <w:bCs/>
                          <w:lang w:val="en-GB"/>
                        </w:rPr>
                      </w:pPr>
                      <w:r>
                        <w:rPr>
                          <w:rFonts w:ascii="Arial" w:hAnsi="Arial" w:cs="Arial"/>
                          <w:b/>
                          <w:bCs/>
                          <w:lang w:val="en-GB"/>
                        </w:rPr>
                        <w:t>Groningen</w:t>
                      </w:r>
                    </w:p>
                  </w:txbxContent>
                </v:textbox>
              </v:shape>
            </w:pict>
          </mc:Fallback>
        </mc:AlternateContent>
      </w:r>
      <w:r>
        <w:rPr>
          <w:noProof/>
          <w:lang w:val="de-DE" w:eastAsia="de-DE"/>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148080" cy="1052830"/>
            <wp:effectExtent l="0" t="0" r="0" b="0"/>
            <wp:wrapSquare wrapText="bothSides"/>
            <wp:docPr id="3" name="Bild 3" descr="Logo-cwss120x11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wss120x110pi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E25091" w:rsidRPr="004F7261">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E25091" w:rsidRPr="004F7261">
        <w:rPr>
          <w:rFonts w:ascii="Arial" w:hAnsi="Arial" w:cs="Arial"/>
          <w:sz w:val="20"/>
          <w:szCs w:val="20"/>
          <w:lang w:val="en-GB"/>
        </w:rPr>
        <w:t>Report Task Group Manag</w:t>
      </w:r>
      <w:r w:rsidR="002B6BBE">
        <w:rPr>
          <w:rFonts w:ascii="Arial" w:hAnsi="Arial" w:cs="Arial"/>
          <w:sz w:val="20"/>
          <w:szCs w:val="20"/>
          <w:lang w:val="en-GB"/>
        </w:rPr>
        <w:t>em</w:t>
      </w:r>
      <w:r w:rsidR="00E25091" w:rsidRPr="004F7261">
        <w:rPr>
          <w:rFonts w:ascii="Arial" w:hAnsi="Arial" w:cs="Arial"/>
          <w:sz w:val="20"/>
          <w:szCs w:val="20"/>
          <w:lang w:val="en-GB"/>
        </w:rPr>
        <w:t>ent</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9D01E2">
        <w:rPr>
          <w:rFonts w:ascii="Arial" w:hAnsi="Arial" w:cs="Arial"/>
          <w:sz w:val="20"/>
          <w:szCs w:val="20"/>
          <w:lang w:val="en-GB"/>
        </w:rPr>
        <w:t>WSB 9</w:t>
      </w:r>
      <w:r>
        <w:rPr>
          <w:rFonts w:ascii="Arial" w:hAnsi="Arial" w:cs="Arial"/>
          <w:sz w:val="20"/>
          <w:szCs w:val="20"/>
          <w:lang w:val="en-GB"/>
        </w:rPr>
        <w:t>/</w:t>
      </w:r>
      <w:r w:rsidR="00E25091">
        <w:rPr>
          <w:rFonts w:ascii="Arial" w:hAnsi="Arial" w:cs="Arial"/>
          <w:sz w:val="20"/>
          <w:szCs w:val="20"/>
          <w:lang w:val="en-GB"/>
        </w:rPr>
        <w:t>5</w:t>
      </w:r>
      <w:r>
        <w:rPr>
          <w:rFonts w:ascii="Arial" w:hAnsi="Arial" w:cs="Arial"/>
          <w:sz w:val="20"/>
          <w:szCs w:val="20"/>
          <w:lang w:val="en-GB"/>
        </w:rPr>
        <w:t>/</w:t>
      </w:r>
      <w:r w:rsidR="00E25091">
        <w:rPr>
          <w:rFonts w:ascii="Arial" w:hAnsi="Arial" w:cs="Arial"/>
          <w:sz w:val="20"/>
          <w:szCs w:val="20"/>
          <w:lang w:val="en-GB"/>
        </w:rPr>
        <w:t>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B3150B">
        <w:rPr>
          <w:rFonts w:ascii="Arial" w:hAnsi="Arial" w:cs="Arial"/>
          <w:sz w:val="20"/>
          <w:szCs w:val="20"/>
          <w:lang w:val="en-GB"/>
        </w:rPr>
        <w:t>25</w:t>
      </w:r>
      <w:bookmarkStart w:id="0" w:name="_GoBack"/>
      <w:bookmarkEnd w:id="0"/>
      <w:r w:rsidR="00E904DF">
        <w:rPr>
          <w:rFonts w:ascii="Arial" w:hAnsi="Arial" w:cs="Arial"/>
          <w:sz w:val="20"/>
          <w:szCs w:val="20"/>
          <w:lang w:val="en-GB"/>
        </w:rPr>
        <w:t xml:space="preserve"> </w:t>
      </w:r>
      <w:r w:rsidR="009D01E2">
        <w:rPr>
          <w:rFonts w:ascii="Arial" w:hAnsi="Arial" w:cs="Arial"/>
          <w:sz w:val="20"/>
          <w:szCs w:val="20"/>
          <w:lang w:val="en-GB"/>
        </w:rPr>
        <w:t>September</w:t>
      </w:r>
      <w:r w:rsidR="00E904DF">
        <w:rPr>
          <w:rFonts w:ascii="Arial" w:hAnsi="Arial" w:cs="Arial"/>
          <w:sz w:val="20"/>
          <w:szCs w:val="20"/>
          <w:lang w:val="en-GB"/>
        </w:rPr>
        <w:t xml:space="preserve"> </w:t>
      </w:r>
      <w:r w:rsidR="00075502" w:rsidRPr="00075502">
        <w:rPr>
          <w:rFonts w:ascii="Arial" w:hAnsi="Arial" w:cs="Arial"/>
          <w:sz w:val="20"/>
          <w:szCs w:val="20"/>
          <w:lang w:val="en-GB"/>
        </w:rPr>
        <w:t>2013</w:t>
      </w:r>
      <w:r>
        <w:rPr>
          <w:rFonts w:ascii="Arial" w:hAnsi="Arial" w:cs="Arial"/>
          <w:b/>
          <w:sz w:val="20"/>
          <w:szCs w:val="20"/>
          <w:lang w:val="en-GB"/>
        </w:rPr>
        <w:tab/>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E25091" w:rsidRPr="004F7261">
        <w:rPr>
          <w:rFonts w:ascii="Arial" w:hAnsi="Arial" w:cs="Arial"/>
          <w:sz w:val="20"/>
          <w:szCs w:val="20"/>
          <w:lang w:val="en-GB"/>
        </w:rPr>
        <w:t>CWSS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7976A5" w:rsidRDefault="004F7261" w:rsidP="003D6D11">
      <w:pPr>
        <w:pStyle w:val="Kopfzeile"/>
        <w:tabs>
          <w:tab w:val="clear" w:pos="4703"/>
          <w:tab w:val="clear" w:pos="9406"/>
        </w:tabs>
        <w:rPr>
          <w:rFonts w:ascii="Arial" w:hAnsi="Arial" w:cs="Arial"/>
          <w:sz w:val="20"/>
          <w:lang w:val="en-GB" w:eastAsia="de-DE"/>
        </w:rPr>
      </w:pPr>
      <w:r>
        <w:rPr>
          <w:rFonts w:ascii="Arial" w:hAnsi="Arial" w:cs="Arial"/>
          <w:sz w:val="20"/>
          <w:lang w:val="en-GB" w:eastAsia="de-DE"/>
        </w:rPr>
        <w:t>Attached is the TG-M progress report.</w:t>
      </w:r>
    </w:p>
    <w:p w:rsidR="00075502" w:rsidRDefault="00075502" w:rsidP="003D6D11">
      <w:pPr>
        <w:pStyle w:val="Kopfzeile"/>
        <w:tabs>
          <w:tab w:val="clear" w:pos="4703"/>
          <w:tab w:val="clear" w:pos="9406"/>
        </w:tabs>
        <w:rPr>
          <w:rFonts w:ascii="Arial" w:hAnsi="Arial" w:cs="Arial"/>
          <w:sz w:val="20"/>
          <w:lang w:val="en-GB" w:eastAsia="de-DE"/>
        </w:rPr>
      </w:pPr>
    </w:p>
    <w:p w:rsidR="004F7261" w:rsidRDefault="004F726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F872A7" w:rsidRDefault="003D6D11" w:rsidP="003D6D11">
      <w:pPr>
        <w:rPr>
          <w:rFonts w:ascii="Arial" w:hAnsi="Arial"/>
          <w:b/>
          <w:bCs/>
          <w:sz w:val="20"/>
          <w:szCs w:val="20"/>
          <w:lang w:val="en-GB"/>
        </w:rPr>
      </w:pPr>
      <w:r w:rsidRPr="00F872A7">
        <w:rPr>
          <w:rFonts w:ascii="Arial" w:hAnsi="Arial"/>
          <w:b/>
          <w:bCs/>
          <w:sz w:val="20"/>
          <w:szCs w:val="20"/>
          <w:lang w:val="en-GB"/>
        </w:rPr>
        <w:t>Proposal</w:t>
      </w:r>
    </w:p>
    <w:p w:rsidR="003D6D11" w:rsidRPr="00F872A7" w:rsidRDefault="003D6D11" w:rsidP="003D6D11">
      <w:pPr>
        <w:rPr>
          <w:rFonts w:ascii="Arial" w:hAnsi="Arial"/>
          <w:sz w:val="20"/>
          <w:szCs w:val="20"/>
          <w:lang w:val="en-GB"/>
        </w:rPr>
      </w:pPr>
    </w:p>
    <w:p w:rsidR="003D6D11" w:rsidRPr="00054333" w:rsidRDefault="007976A5" w:rsidP="003D6D11">
      <w:pPr>
        <w:rPr>
          <w:rFonts w:ascii="Arial" w:hAnsi="Arial"/>
          <w:b/>
          <w:sz w:val="20"/>
          <w:szCs w:val="20"/>
          <w:lang w:val="en-GB"/>
        </w:rPr>
      </w:pPr>
      <w:r w:rsidRPr="00054333">
        <w:rPr>
          <w:rFonts w:ascii="Arial" w:hAnsi="Arial"/>
          <w:b/>
          <w:sz w:val="20"/>
          <w:szCs w:val="20"/>
          <w:lang w:val="en-GB"/>
        </w:rPr>
        <w:t xml:space="preserve">The meeting is </w:t>
      </w:r>
      <w:r w:rsidR="004F7261" w:rsidRPr="00054333">
        <w:rPr>
          <w:rFonts w:ascii="Arial" w:hAnsi="Arial"/>
          <w:b/>
          <w:sz w:val="20"/>
          <w:szCs w:val="20"/>
          <w:lang w:val="en-GB"/>
        </w:rPr>
        <w:t>invited to note the information</w:t>
      </w:r>
      <w:r w:rsidR="00075EDB" w:rsidRPr="00054333">
        <w:rPr>
          <w:rFonts w:ascii="Arial" w:hAnsi="Arial"/>
          <w:b/>
          <w:sz w:val="20"/>
          <w:szCs w:val="20"/>
          <w:lang w:val="en-GB"/>
        </w:rPr>
        <w:t xml:space="preserve">, </w:t>
      </w:r>
      <w:r w:rsidR="00820206" w:rsidRPr="00054333">
        <w:rPr>
          <w:rFonts w:ascii="Arial" w:hAnsi="Arial"/>
          <w:b/>
          <w:sz w:val="20"/>
          <w:szCs w:val="20"/>
          <w:lang w:val="en-GB"/>
        </w:rPr>
        <w:t>respectively to</w:t>
      </w:r>
      <w:r w:rsidR="004F7261" w:rsidRPr="00054333">
        <w:rPr>
          <w:rFonts w:ascii="Arial" w:hAnsi="Arial"/>
          <w:b/>
          <w:sz w:val="20"/>
          <w:szCs w:val="20"/>
          <w:lang w:val="en-GB"/>
        </w:rPr>
        <w:t xml:space="preserve"> decide upon the proposal</w:t>
      </w:r>
      <w:r w:rsidR="006267A0" w:rsidRPr="00054333">
        <w:rPr>
          <w:rFonts w:ascii="Arial" w:hAnsi="Arial"/>
          <w:b/>
          <w:sz w:val="20"/>
          <w:szCs w:val="20"/>
          <w:lang w:val="en-GB"/>
        </w:rPr>
        <w:t>s</w:t>
      </w:r>
      <w:r w:rsidR="004F7261" w:rsidRPr="00054333">
        <w:rPr>
          <w:rFonts w:ascii="Arial" w:hAnsi="Arial"/>
          <w:b/>
          <w:sz w:val="20"/>
          <w:szCs w:val="20"/>
          <w:lang w:val="en-GB"/>
        </w:rPr>
        <w:t xml:space="preserve"> made in the document</w:t>
      </w:r>
      <w:r w:rsidR="00836B61" w:rsidRPr="00054333">
        <w:rPr>
          <w:rFonts w:ascii="Arial" w:hAnsi="Arial"/>
          <w:b/>
          <w:sz w:val="20"/>
          <w:szCs w:val="20"/>
          <w:lang w:val="en-GB"/>
        </w:rPr>
        <w:t xml:space="preserve"> </w:t>
      </w: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Pr="00C94373" w:rsidRDefault="003D6D11" w:rsidP="003D6D11">
      <w:pPr>
        <w:rPr>
          <w:rFonts w:ascii="Arial" w:hAnsi="Arial" w:cs="Arial"/>
          <w:sz w:val="20"/>
          <w:szCs w:val="20"/>
          <w:lang w:val="en-GB"/>
        </w:rPr>
      </w:pPr>
    </w:p>
    <w:p w:rsidR="003D6D11" w:rsidRPr="00C94373" w:rsidRDefault="003D6D11" w:rsidP="003D6D11">
      <w:pPr>
        <w:rPr>
          <w:rFonts w:ascii="Arial" w:hAnsi="Arial" w:cs="Arial"/>
          <w:sz w:val="20"/>
          <w:szCs w:val="20"/>
          <w:lang w:val="en-GB"/>
        </w:rPr>
      </w:pPr>
    </w:p>
    <w:p w:rsidR="00C917B4" w:rsidRDefault="003D6D11" w:rsidP="00836B61">
      <w:pPr>
        <w:jc w:val="center"/>
        <w:rPr>
          <w:rFonts w:ascii="Arial" w:hAnsi="Arial" w:cs="Arial"/>
          <w:sz w:val="22"/>
          <w:szCs w:val="22"/>
        </w:rPr>
      </w:pPr>
      <w:r>
        <w:rPr>
          <w:rFonts w:ascii="Arial" w:hAnsi="Arial" w:cs="Arial"/>
          <w:sz w:val="20"/>
          <w:szCs w:val="20"/>
          <w:lang w:val="en-GB"/>
        </w:rPr>
        <w:br w:type="page"/>
      </w:r>
      <w:r w:rsidR="00836B61">
        <w:rPr>
          <w:rFonts w:ascii="Arial" w:hAnsi="Arial" w:cs="Arial"/>
          <w:sz w:val="22"/>
          <w:szCs w:val="22"/>
        </w:rPr>
        <w:lastRenderedPageBreak/>
        <w:t xml:space="preserve"> </w:t>
      </w:r>
    </w:p>
    <w:p w:rsidR="00F862D1" w:rsidRPr="00F862D1" w:rsidRDefault="00F862D1">
      <w:pPr>
        <w:ind w:left="360" w:hanging="360"/>
        <w:rPr>
          <w:rFonts w:ascii="Arial" w:hAnsi="Arial" w:cs="Arial"/>
          <w:b/>
          <w:sz w:val="22"/>
          <w:szCs w:val="22"/>
        </w:rPr>
      </w:pPr>
      <w:r w:rsidRPr="00F862D1">
        <w:rPr>
          <w:rFonts w:ascii="Arial" w:hAnsi="Arial" w:cs="Arial"/>
          <w:b/>
          <w:sz w:val="22"/>
          <w:szCs w:val="22"/>
        </w:rPr>
        <w:t>Report Task Group Management</w:t>
      </w:r>
    </w:p>
    <w:p w:rsidR="00F862D1" w:rsidRDefault="00F862D1">
      <w:pPr>
        <w:ind w:left="360" w:hanging="360"/>
        <w:rPr>
          <w:rFonts w:ascii="Arial" w:hAnsi="Arial" w:cs="Arial"/>
          <w:sz w:val="22"/>
          <w:szCs w:val="22"/>
        </w:rPr>
      </w:pPr>
    </w:p>
    <w:p w:rsidR="00F862D1" w:rsidRDefault="00F862D1">
      <w:pPr>
        <w:ind w:left="360" w:hanging="360"/>
        <w:rPr>
          <w:rFonts w:ascii="Arial" w:hAnsi="Arial" w:cs="Arial"/>
          <w:sz w:val="22"/>
          <w:szCs w:val="22"/>
        </w:rPr>
      </w:pPr>
    </w:p>
    <w:p w:rsidR="00C917B4" w:rsidRDefault="00F862D1">
      <w:pPr>
        <w:ind w:left="360" w:hanging="360"/>
        <w:rPr>
          <w:rFonts w:ascii="Arial" w:hAnsi="Arial" w:cs="Arial"/>
          <w:sz w:val="22"/>
          <w:szCs w:val="22"/>
        </w:rPr>
      </w:pPr>
      <w:r>
        <w:rPr>
          <w:rFonts w:ascii="Arial" w:hAnsi="Arial" w:cs="Arial"/>
          <w:sz w:val="22"/>
          <w:szCs w:val="22"/>
        </w:rPr>
        <w:t xml:space="preserve">The Task Group Management (TG-M) has met </w:t>
      </w:r>
      <w:r w:rsidR="008536DE">
        <w:rPr>
          <w:rFonts w:ascii="Arial" w:hAnsi="Arial" w:cs="Arial"/>
          <w:sz w:val="22"/>
          <w:szCs w:val="22"/>
        </w:rPr>
        <w:t>17 September 2013</w:t>
      </w:r>
      <w:r>
        <w:rPr>
          <w:rFonts w:ascii="Arial" w:hAnsi="Arial" w:cs="Arial"/>
          <w:sz w:val="22"/>
          <w:szCs w:val="22"/>
        </w:rPr>
        <w:t>.</w:t>
      </w:r>
    </w:p>
    <w:p w:rsidR="00F862D1" w:rsidRDefault="00F862D1" w:rsidP="008536DE">
      <w:pPr>
        <w:rPr>
          <w:rFonts w:ascii="Arial" w:hAnsi="Arial" w:cs="Arial"/>
          <w:sz w:val="22"/>
          <w:szCs w:val="22"/>
        </w:rPr>
      </w:pPr>
      <w:r>
        <w:rPr>
          <w:rFonts w:ascii="Arial" w:hAnsi="Arial" w:cs="Arial"/>
          <w:sz w:val="22"/>
          <w:szCs w:val="22"/>
        </w:rPr>
        <w:t xml:space="preserve">TG-M has discussed three main issues, </w:t>
      </w:r>
      <w:r w:rsidR="008536DE">
        <w:rPr>
          <w:rFonts w:ascii="Arial" w:hAnsi="Arial" w:cs="Arial"/>
          <w:sz w:val="22"/>
          <w:szCs w:val="22"/>
        </w:rPr>
        <w:t xml:space="preserve">namely the report of the Working Group Alien Species, the presentation of nature restoration cases at TGC-12 and the further development of the trilateral science-policy matrix. These </w:t>
      </w:r>
      <w:r w:rsidR="00820206">
        <w:rPr>
          <w:rFonts w:ascii="Arial" w:hAnsi="Arial" w:cs="Arial"/>
          <w:sz w:val="22"/>
          <w:szCs w:val="22"/>
        </w:rPr>
        <w:t>three</w:t>
      </w:r>
      <w:r w:rsidR="008536DE">
        <w:rPr>
          <w:rFonts w:ascii="Arial" w:hAnsi="Arial" w:cs="Arial"/>
          <w:sz w:val="22"/>
          <w:szCs w:val="22"/>
        </w:rPr>
        <w:t xml:space="preserve"> issues are presented in detail below.</w:t>
      </w:r>
    </w:p>
    <w:p w:rsidR="008536DE" w:rsidRDefault="008536DE" w:rsidP="008536DE">
      <w:pPr>
        <w:rPr>
          <w:rFonts w:ascii="Arial" w:hAnsi="Arial" w:cs="Arial"/>
          <w:sz w:val="22"/>
          <w:szCs w:val="22"/>
        </w:rPr>
      </w:pPr>
    </w:p>
    <w:p w:rsidR="008536DE" w:rsidRPr="00250C94" w:rsidRDefault="008536DE" w:rsidP="008536DE">
      <w:pPr>
        <w:pStyle w:val="Listenabsatz"/>
        <w:numPr>
          <w:ilvl w:val="0"/>
          <w:numId w:val="12"/>
        </w:numPr>
        <w:rPr>
          <w:rFonts w:ascii="Arial" w:hAnsi="Arial" w:cs="Arial"/>
          <w:sz w:val="22"/>
          <w:szCs w:val="22"/>
          <w:u w:val="single"/>
        </w:rPr>
      </w:pPr>
      <w:r w:rsidRPr="00250C94">
        <w:rPr>
          <w:rFonts w:ascii="Arial" w:hAnsi="Arial" w:cs="Arial"/>
          <w:sz w:val="22"/>
          <w:szCs w:val="22"/>
          <w:u w:val="single"/>
        </w:rPr>
        <w:t>Work</w:t>
      </w:r>
      <w:r w:rsidR="00FB3386">
        <w:rPr>
          <w:rFonts w:ascii="Arial" w:hAnsi="Arial" w:cs="Arial"/>
          <w:sz w:val="22"/>
          <w:szCs w:val="22"/>
          <w:u w:val="single"/>
        </w:rPr>
        <w:t>ing Group Alien Species (WG-AS)</w:t>
      </w:r>
    </w:p>
    <w:p w:rsidR="008536DE" w:rsidRDefault="008536DE" w:rsidP="008536DE">
      <w:pPr>
        <w:pStyle w:val="Listenabsatz"/>
        <w:rPr>
          <w:rFonts w:ascii="Arial" w:hAnsi="Arial" w:cs="Arial"/>
          <w:sz w:val="22"/>
          <w:szCs w:val="22"/>
        </w:rPr>
      </w:pPr>
    </w:p>
    <w:p w:rsidR="00250C94" w:rsidRDefault="008536DE" w:rsidP="008536DE">
      <w:pPr>
        <w:pStyle w:val="Listenabsatz"/>
        <w:rPr>
          <w:rFonts w:ascii="Arial" w:hAnsi="Arial" w:cs="Arial"/>
          <w:sz w:val="22"/>
          <w:szCs w:val="22"/>
        </w:rPr>
      </w:pPr>
      <w:r>
        <w:rPr>
          <w:rFonts w:ascii="Arial" w:hAnsi="Arial" w:cs="Arial"/>
          <w:sz w:val="22"/>
          <w:szCs w:val="22"/>
        </w:rPr>
        <w:t xml:space="preserve">The WG-AS has prepared its final report with recommendations to WSB. The report is in </w:t>
      </w:r>
      <w:r w:rsidRPr="008536DE">
        <w:rPr>
          <w:rFonts w:ascii="Arial" w:hAnsi="Arial" w:cs="Arial"/>
          <w:b/>
          <w:sz w:val="22"/>
          <w:szCs w:val="22"/>
        </w:rPr>
        <w:t>Annex 1</w:t>
      </w:r>
      <w:r>
        <w:rPr>
          <w:rFonts w:ascii="Arial" w:hAnsi="Arial" w:cs="Arial"/>
          <w:sz w:val="22"/>
          <w:szCs w:val="22"/>
        </w:rPr>
        <w:t xml:space="preserve">. The report contains an overview of general national regulations for the management and control of alien species (appendix </w:t>
      </w:r>
      <w:r w:rsidR="00250C94">
        <w:rPr>
          <w:rFonts w:ascii="Arial" w:hAnsi="Arial" w:cs="Arial"/>
          <w:sz w:val="22"/>
          <w:szCs w:val="22"/>
        </w:rPr>
        <w:t>2</w:t>
      </w:r>
      <w:r>
        <w:rPr>
          <w:rFonts w:ascii="Arial" w:hAnsi="Arial" w:cs="Arial"/>
          <w:sz w:val="22"/>
          <w:szCs w:val="22"/>
        </w:rPr>
        <w:t xml:space="preserve">), as well as an overview of regulations which are specifically relevant for the </w:t>
      </w:r>
      <w:proofErr w:type="spellStart"/>
      <w:r>
        <w:rPr>
          <w:rFonts w:ascii="Arial" w:hAnsi="Arial" w:cs="Arial"/>
          <w:sz w:val="22"/>
          <w:szCs w:val="22"/>
        </w:rPr>
        <w:t>Wadden</w:t>
      </w:r>
      <w:proofErr w:type="spellEnd"/>
      <w:r>
        <w:rPr>
          <w:rFonts w:ascii="Arial" w:hAnsi="Arial" w:cs="Arial"/>
          <w:sz w:val="22"/>
          <w:szCs w:val="22"/>
        </w:rPr>
        <w:t xml:space="preserve"> Sea alien species strategy (appendix </w:t>
      </w:r>
      <w:r w:rsidR="00250C94">
        <w:rPr>
          <w:rFonts w:ascii="Arial" w:hAnsi="Arial" w:cs="Arial"/>
          <w:sz w:val="22"/>
          <w:szCs w:val="22"/>
        </w:rPr>
        <w:t>3</w:t>
      </w:r>
      <w:r>
        <w:rPr>
          <w:rFonts w:ascii="Arial" w:hAnsi="Arial" w:cs="Arial"/>
          <w:sz w:val="22"/>
          <w:szCs w:val="22"/>
        </w:rPr>
        <w:t xml:space="preserve">). </w:t>
      </w:r>
    </w:p>
    <w:p w:rsidR="00FB3386" w:rsidRDefault="00FB3386" w:rsidP="008536DE">
      <w:pPr>
        <w:pStyle w:val="Listenabsatz"/>
        <w:rPr>
          <w:rFonts w:ascii="Arial" w:hAnsi="Arial" w:cs="Arial"/>
          <w:sz w:val="22"/>
          <w:szCs w:val="22"/>
        </w:rPr>
      </w:pPr>
      <w:r>
        <w:rPr>
          <w:rFonts w:ascii="Arial" w:hAnsi="Arial" w:cs="Arial"/>
          <w:sz w:val="22"/>
          <w:szCs w:val="22"/>
        </w:rPr>
        <w:t xml:space="preserve">WG-AS has not yet been able to evaluate the relevance of the proposed EU Regulation on invasive alien species that was recently published. </w:t>
      </w:r>
    </w:p>
    <w:p w:rsidR="008536DE" w:rsidRDefault="008536DE" w:rsidP="008536DE">
      <w:pPr>
        <w:pStyle w:val="Listenabsatz"/>
        <w:rPr>
          <w:rFonts w:ascii="Arial" w:hAnsi="Arial" w:cs="Arial"/>
          <w:sz w:val="22"/>
          <w:szCs w:val="22"/>
        </w:rPr>
      </w:pPr>
      <w:r>
        <w:rPr>
          <w:rFonts w:ascii="Arial" w:hAnsi="Arial" w:cs="Arial"/>
          <w:sz w:val="22"/>
          <w:szCs w:val="22"/>
        </w:rPr>
        <w:t xml:space="preserve">WSB has requested WG-AS to prepare an overview of no-regret measures with regard to the management and control of alien species. These are contained in appendix </w:t>
      </w:r>
      <w:r w:rsidR="00250C94">
        <w:rPr>
          <w:rFonts w:ascii="Arial" w:hAnsi="Arial" w:cs="Arial"/>
          <w:sz w:val="22"/>
          <w:szCs w:val="22"/>
        </w:rPr>
        <w:t>3</w:t>
      </w:r>
      <w:r w:rsidR="00820206">
        <w:rPr>
          <w:rFonts w:ascii="Arial" w:hAnsi="Arial" w:cs="Arial"/>
          <w:sz w:val="22"/>
          <w:szCs w:val="22"/>
        </w:rPr>
        <w:t>, columns “</w:t>
      </w:r>
      <w:r w:rsidR="00250C94">
        <w:rPr>
          <w:rFonts w:ascii="Arial" w:hAnsi="Arial" w:cs="Arial"/>
          <w:sz w:val="22"/>
          <w:szCs w:val="22"/>
        </w:rPr>
        <w:t>Measures in place” and “Measures/Actions needed”.</w:t>
      </w:r>
    </w:p>
    <w:p w:rsidR="00250C94" w:rsidRDefault="00250C94" w:rsidP="008536DE">
      <w:pPr>
        <w:pStyle w:val="Listenabsatz"/>
        <w:rPr>
          <w:rFonts w:ascii="Arial" w:hAnsi="Arial" w:cs="Arial"/>
          <w:sz w:val="22"/>
          <w:szCs w:val="22"/>
        </w:rPr>
      </w:pPr>
    </w:p>
    <w:p w:rsidR="00250C94" w:rsidRDefault="00250C94" w:rsidP="008536DE">
      <w:pPr>
        <w:pStyle w:val="Listenabsatz"/>
        <w:rPr>
          <w:rFonts w:ascii="Arial" w:hAnsi="Arial" w:cs="Arial"/>
          <w:sz w:val="22"/>
          <w:szCs w:val="22"/>
        </w:rPr>
      </w:pPr>
      <w:r w:rsidRPr="00250C94">
        <w:rPr>
          <w:rFonts w:ascii="Arial" w:hAnsi="Arial" w:cs="Arial"/>
          <w:b/>
          <w:sz w:val="22"/>
          <w:szCs w:val="22"/>
          <w:u w:val="single"/>
        </w:rPr>
        <w:t>Proposal</w:t>
      </w:r>
      <w:r>
        <w:rPr>
          <w:rFonts w:ascii="Arial" w:hAnsi="Arial" w:cs="Arial"/>
          <w:sz w:val="22"/>
          <w:szCs w:val="22"/>
        </w:rPr>
        <w:t xml:space="preserve">. </w:t>
      </w:r>
      <w:r w:rsidRPr="00FB3386">
        <w:rPr>
          <w:rFonts w:ascii="Arial" w:hAnsi="Arial" w:cs="Arial"/>
          <w:sz w:val="22"/>
          <w:szCs w:val="22"/>
        </w:rPr>
        <w:t>WSB is invited to consider whether or not the proposals in the column “Measures/Actions needed” should be reflected in the Ministerial Council Declaration.</w:t>
      </w:r>
    </w:p>
    <w:p w:rsidR="00FB3386" w:rsidRDefault="00FB3386" w:rsidP="008536DE">
      <w:pPr>
        <w:pStyle w:val="Listenabsatz"/>
        <w:rPr>
          <w:rFonts w:ascii="Arial" w:hAnsi="Arial" w:cs="Arial"/>
          <w:sz w:val="22"/>
          <w:szCs w:val="22"/>
        </w:rPr>
      </w:pPr>
    </w:p>
    <w:p w:rsidR="00FB3386" w:rsidRDefault="00FB3386" w:rsidP="008536DE">
      <w:pPr>
        <w:pStyle w:val="Listenabsatz"/>
        <w:rPr>
          <w:rFonts w:ascii="Arial" w:hAnsi="Arial" w:cs="Arial"/>
          <w:sz w:val="22"/>
          <w:szCs w:val="22"/>
        </w:rPr>
      </w:pPr>
    </w:p>
    <w:p w:rsidR="00FB3386" w:rsidRDefault="00FB3386" w:rsidP="00FB3386">
      <w:pPr>
        <w:pStyle w:val="Listenabsatz"/>
        <w:numPr>
          <w:ilvl w:val="0"/>
          <w:numId w:val="12"/>
        </w:numPr>
        <w:rPr>
          <w:rFonts w:ascii="Arial" w:hAnsi="Arial" w:cs="Arial"/>
          <w:sz w:val="22"/>
          <w:szCs w:val="22"/>
          <w:u w:val="single"/>
        </w:rPr>
      </w:pPr>
      <w:r w:rsidRPr="00FB3386">
        <w:rPr>
          <w:rFonts w:ascii="Arial" w:hAnsi="Arial" w:cs="Arial"/>
          <w:sz w:val="22"/>
          <w:szCs w:val="22"/>
          <w:u w:val="single"/>
        </w:rPr>
        <w:t>Presentation of nature restoration cases at TGC-12</w:t>
      </w:r>
    </w:p>
    <w:p w:rsidR="00FB3386" w:rsidRDefault="00FB3386" w:rsidP="00FB3386">
      <w:pPr>
        <w:rPr>
          <w:rFonts w:ascii="Arial" w:hAnsi="Arial" w:cs="Arial"/>
          <w:sz w:val="22"/>
          <w:szCs w:val="22"/>
          <w:u w:val="single"/>
        </w:rPr>
      </w:pPr>
    </w:p>
    <w:p w:rsidR="00373F04" w:rsidRPr="00373F04" w:rsidRDefault="00373F04" w:rsidP="00373F04">
      <w:pPr>
        <w:pStyle w:val="Listenabsatz"/>
        <w:rPr>
          <w:rFonts w:ascii="Arial" w:hAnsi="Arial" w:cs="Arial"/>
          <w:sz w:val="22"/>
          <w:szCs w:val="22"/>
        </w:rPr>
      </w:pPr>
      <w:r w:rsidRPr="00373F04">
        <w:rPr>
          <w:rFonts w:ascii="Arial" w:hAnsi="Arial" w:cs="Arial"/>
          <w:sz w:val="22"/>
          <w:szCs w:val="22"/>
        </w:rPr>
        <w:t xml:space="preserve">WSB has requested TG-M to </w:t>
      </w:r>
      <w:r>
        <w:rPr>
          <w:rFonts w:ascii="Arial" w:hAnsi="Arial" w:cs="Arial"/>
          <w:sz w:val="22"/>
          <w:szCs w:val="22"/>
        </w:rPr>
        <w:t xml:space="preserve">arrange a presentation of nature restoration cases at TGC-12. TG-M has selected a number of cases which will be presented within the overall framework of §10 of the </w:t>
      </w:r>
      <w:proofErr w:type="spellStart"/>
      <w:r>
        <w:rPr>
          <w:rFonts w:ascii="Arial" w:hAnsi="Arial" w:cs="Arial"/>
          <w:sz w:val="22"/>
          <w:szCs w:val="22"/>
        </w:rPr>
        <w:t>Wadden</w:t>
      </w:r>
      <w:proofErr w:type="spellEnd"/>
      <w:r>
        <w:rPr>
          <w:rFonts w:ascii="Arial" w:hAnsi="Arial" w:cs="Arial"/>
          <w:sz w:val="22"/>
          <w:szCs w:val="22"/>
        </w:rPr>
        <w:t xml:space="preserve"> Sea Plan. </w:t>
      </w:r>
      <w:r w:rsidRPr="00373F04">
        <w:rPr>
          <w:rFonts w:ascii="Arial" w:hAnsi="Arial" w:cs="Arial"/>
          <w:sz w:val="22"/>
          <w:szCs w:val="22"/>
        </w:rPr>
        <w:t xml:space="preserve">WSP §10 reads  </w:t>
      </w:r>
    </w:p>
    <w:p w:rsidR="00373F04" w:rsidRPr="00373F04" w:rsidRDefault="00373F04" w:rsidP="00373F04">
      <w:pPr>
        <w:pStyle w:val="Listenabsatz"/>
        <w:rPr>
          <w:rFonts w:ascii="Arial" w:hAnsi="Arial" w:cs="Arial"/>
          <w:sz w:val="22"/>
          <w:szCs w:val="22"/>
        </w:rPr>
      </w:pPr>
    </w:p>
    <w:p w:rsidR="00373F04" w:rsidRPr="00373F04" w:rsidRDefault="00373F04" w:rsidP="00373F04">
      <w:pPr>
        <w:pStyle w:val="Listenabsatz"/>
        <w:ind w:left="993"/>
        <w:rPr>
          <w:rFonts w:ascii="Arial" w:hAnsi="Arial" w:cs="Arial"/>
          <w:sz w:val="22"/>
          <w:szCs w:val="22"/>
        </w:rPr>
      </w:pPr>
      <w:r w:rsidRPr="00373F04">
        <w:rPr>
          <w:rFonts w:ascii="Arial" w:hAnsi="Arial" w:cs="Arial"/>
          <w:sz w:val="22"/>
          <w:szCs w:val="22"/>
        </w:rPr>
        <w:t>In compliance with national legal provisions the focal point of trilateral nature conservation policy and management is directed towards achieving the Guiding Principle for “the Nature Conservation Area”, as laid down in the “Joint Declaration”, i.e. "</w:t>
      </w:r>
      <w:r w:rsidRPr="00373F04">
        <w:rPr>
          <w:rFonts w:ascii="Arial" w:hAnsi="Arial" w:cs="Arial"/>
          <w:i/>
          <w:sz w:val="22"/>
          <w:szCs w:val="22"/>
        </w:rPr>
        <w:t>to achieve as far as possible, a natural and sustainable ecosystem in which natural processes proceed in an undisturbed way</w:t>
      </w:r>
      <w:r w:rsidRPr="00373F04">
        <w:rPr>
          <w:rFonts w:ascii="Arial" w:hAnsi="Arial" w:cs="Arial"/>
          <w:sz w:val="22"/>
          <w:szCs w:val="22"/>
        </w:rPr>
        <w:t>".</w:t>
      </w:r>
    </w:p>
    <w:p w:rsidR="00373F04" w:rsidRPr="00373F04" w:rsidRDefault="00373F04" w:rsidP="00373F04">
      <w:pPr>
        <w:pStyle w:val="Listenabsatz"/>
        <w:ind w:left="993"/>
        <w:rPr>
          <w:rFonts w:ascii="Arial" w:hAnsi="Arial" w:cs="Arial"/>
          <w:sz w:val="22"/>
          <w:szCs w:val="22"/>
        </w:rPr>
      </w:pPr>
      <w:r w:rsidRPr="00373F04">
        <w:rPr>
          <w:rFonts w:ascii="Arial" w:hAnsi="Arial" w:cs="Arial"/>
          <w:sz w:val="22"/>
          <w:szCs w:val="22"/>
        </w:rPr>
        <w:t xml:space="preserve">Such an ecosystem contains the full range of natural and dynamic habitat types each of which needing a certain quality (natural dynamics, presence of typical species, absence of disturbance, absence of pollution), which can be reached by proper conservation and management. </w:t>
      </w:r>
      <w:r w:rsidRPr="00373F04">
        <w:rPr>
          <w:rFonts w:ascii="Arial" w:hAnsi="Arial" w:cs="Arial"/>
          <w:i/>
          <w:sz w:val="22"/>
          <w:szCs w:val="22"/>
        </w:rPr>
        <w:t>The quality of the habitats shall be maintained or improved by working towards achieving Targets</w:t>
      </w:r>
      <w:r w:rsidRPr="00373F04">
        <w:rPr>
          <w:rFonts w:ascii="Arial" w:hAnsi="Arial" w:cs="Arial"/>
          <w:sz w:val="22"/>
          <w:szCs w:val="22"/>
        </w:rPr>
        <w:t xml:space="preserve"> which have been agreed upon for the tidal area, the offshore area, estuaries, salt marshes, beaches and dunes, the rural area, water and sediment quality, fish, birds and marine mammals, as well as landscape and cultural aspects.</w:t>
      </w:r>
    </w:p>
    <w:p w:rsidR="00373F04" w:rsidRPr="00373F04" w:rsidRDefault="00373F04" w:rsidP="00373F04">
      <w:pPr>
        <w:pStyle w:val="Listenabsatz"/>
        <w:rPr>
          <w:rFonts w:ascii="Arial" w:hAnsi="Arial" w:cs="Arial"/>
          <w:sz w:val="22"/>
          <w:szCs w:val="22"/>
        </w:rPr>
      </w:pPr>
    </w:p>
    <w:p w:rsidR="00373F04" w:rsidRPr="00373F04" w:rsidRDefault="00373F04" w:rsidP="00373F04">
      <w:pPr>
        <w:pStyle w:val="Listenabsatz"/>
        <w:rPr>
          <w:rFonts w:ascii="Arial" w:hAnsi="Arial" w:cs="Arial"/>
          <w:sz w:val="22"/>
          <w:szCs w:val="22"/>
        </w:rPr>
      </w:pPr>
      <w:r w:rsidRPr="00373F04">
        <w:rPr>
          <w:rFonts w:ascii="Arial" w:hAnsi="Arial" w:cs="Arial"/>
          <w:sz w:val="22"/>
          <w:szCs w:val="22"/>
        </w:rPr>
        <w:t>The philosophy behind §10</w:t>
      </w:r>
      <w:r w:rsidR="00820206" w:rsidRPr="00373F04">
        <w:rPr>
          <w:rFonts w:ascii="Arial" w:hAnsi="Arial" w:cs="Arial"/>
          <w:sz w:val="22"/>
          <w:szCs w:val="22"/>
        </w:rPr>
        <w:t>, is</w:t>
      </w:r>
      <w:r w:rsidRPr="00373F04">
        <w:rPr>
          <w:rFonts w:ascii="Arial" w:hAnsi="Arial" w:cs="Arial"/>
          <w:sz w:val="22"/>
          <w:szCs w:val="22"/>
        </w:rPr>
        <w:t xml:space="preserve"> that habitats with good quality will also lead to improvements in the status of flora and fauna. </w:t>
      </w:r>
    </w:p>
    <w:p w:rsidR="00373F04" w:rsidRPr="00373F04" w:rsidRDefault="00373F04" w:rsidP="00373F04">
      <w:pPr>
        <w:pStyle w:val="Listenabsatz"/>
        <w:rPr>
          <w:rFonts w:ascii="Arial" w:hAnsi="Arial" w:cs="Arial"/>
          <w:sz w:val="22"/>
          <w:szCs w:val="22"/>
        </w:rPr>
      </w:pPr>
    </w:p>
    <w:p w:rsidR="00373F04" w:rsidRPr="00373F04" w:rsidRDefault="00373F04" w:rsidP="00373F04">
      <w:pPr>
        <w:pStyle w:val="Listenabsatz"/>
        <w:rPr>
          <w:rFonts w:ascii="Arial" w:hAnsi="Arial" w:cs="Arial"/>
          <w:sz w:val="22"/>
          <w:szCs w:val="22"/>
        </w:rPr>
      </w:pPr>
      <w:r w:rsidRPr="00373F04">
        <w:rPr>
          <w:rFonts w:ascii="Arial" w:hAnsi="Arial" w:cs="Arial"/>
          <w:sz w:val="22"/>
          <w:szCs w:val="22"/>
        </w:rPr>
        <w:t>The themes suggested so far are:</w:t>
      </w:r>
    </w:p>
    <w:p w:rsidR="00373F04" w:rsidRPr="00373F04" w:rsidRDefault="00373F04" w:rsidP="00373F04">
      <w:pPr>
        <w:pStyle w:val="Listenabsatz"/>
        <w:rPr>
          <w:rFonts w:ascii="Arial" w:hAnsi="Arial" w:cs="Arial"/>
          <w:sz w:val="22"/>
          <w:szCs w:val="22"/>
        </w:rPr>
      </w:pPr>
    </w:p>
    <w:p w:rsidR="00373F04" w:rsidRPr="00373F04" w:rsidRDefault="00373F04" w:rsidP="00373F04">
      <w:pPr>
        <w:ind w:left="720"/>
        <w:rPr>
          <w:rFonts w:ascii="Arial" w:hAnsi="Arial" w:cs="Arial"/>
          <w:sz w:val="22"/>
          <w:szCs w:val="22"/>
        </w:rPr>
      </w:pPr>
      <w:r w:rsidRPr="00373F04">
        <w:rPr>
          <w:rFonts w:ascii="Arial" w:hAnsi="Arial" w:cs="Arial"/>
          <w:sz w:val="22"/>
          <w:szCs w:val="22"/>
          <w:u w:val="single"/>
        </w:rPr>
        <w:t>Salt marshes</w:t>
      </w:r>
      <w:r>
        <w:rPr>
          <w:rFonts w:ascii="Arial" w:hAnsi="Arial" w:cs="Arial"/>
          <w:sz w:val="22"/>
          <w:szCs w:val="22"/>
        </w:rPr>
        <w:t xml:space="preserve">. </w:t>
      </w:r>
      <w:r w:rsidR="00DF2ACA">
        <w:rPr>
          <w:rFonts w:ascii="Arial" w:hAnsi="Arial" w:cs="Arial"/>
          <w:sz w:val="22"/>
          <w:szCs w:val="22"/>
        </w:rPr>
        <w:t xml:space="preserve">Presentation of cases from Lower Saxony. </w:t>
      </w:r>
      <w:r>
        <w:rPr>
          <w:rFonts w:ascii="Arial" w:hAnsi="Arial" w:cs="Arial"/>
          <w:sz w:val="22"/>
          <w:szCs w:val="22"/>
        </w:rPr>
        <w:t>Improving</w:t>
      </w:r>
      <w:r w:rsidRPr="00373F04">
        <w:rPr>
          <w:rFonts w:ascii="Arial" w:hAnsi="Arial" w:cs="Arial"/>
          <w:sz w:val="22"/>
          <w:szCs w:val="22"/>
        </w:rPr>
        <w:t xml:space="preserve"> </w:t>
      </w:r>
      <w:r>
        <w:rPr>
          <w:rFonts w:ascii="Arial" w:hAnsi="Arial" w:cs="Arial"/>
          <w:sz w:val="22"/>
          <w:szCs w:val="22"/>
        </w:rPr>
        <w:t>the natural situation in salt marshes will lead to higher biodiversity and b</w:t>
      </w:r>
      <w:r w:rsidR="00DF2ACA">
        <w:rPr>
          <w:rFonts w:ascii="Arial" w:hAnsi="Arial" w:cs="Arial"/>
          <w:sz w:val="22"/>
          <w:szCs w:val="22"/>
        </w:rPr>
        <w:t>etter conditions for certain bi</w:t>
      </w:r>
      <w:r>
        <w:rPr>
          <w:rFonts w:ascii="Arial" w:hAnsi="Arial" w:cs="Arial"/>
          <w:sz w:val="22"/>
          <w:szCs w:val="22"/>
        </w:rPr>
        <w:t>rd species</w:t>
      </w:r>
    </w:p>
    <w:p w:rsidR="00373F04" w:rsidRDefault="00373F04" w:rsidP="00373F04">
      <w:pPr>
        <w:pStyle w:val="Listenabsatz"/>
        <w:rPr>
          <w:rFonts w:ascii="Arial" w:hAnsi="Arial" w:cs="Arial"/>
          <w:sz w:val="22"/>
          <w:szCs w:val="22"/>
        </w:rPr>
      </w:pPr>
      <w:r w:rsidRPr="00373F04">
        <w:rPr>
          <w:rFonts w:ascii="Arial" w:hAnsi="Arial" w:cs="Arial"/>
          <w:sz w:val="22"/>
          <w:szCs w:val="22"/>
          <w:u w:val="single"/>
        </w:rPr>
        <w:t>Tidal area</w:t>
      </w:r>
      <w:r>
        <w:rPr>
          <w:rFonts w:ascii="Arial" w:hAnsi="Arial" w:cs="Arial"/>
          <w:sz w:val="22"/>
          <w:szCs w:val="22"/>
        </w:rPr>
        <w:t>.</w:t>
      </w:r>
      <w:r w:rsidRPr="00373F04">
        <w:rPr>
          <w:rFonts w:ascii="Arial" w:hAnsi="Arial" w:cs="Arial"/>
          <w:sz w:val="22"/>
          <w:szCs w:val="22"/>
        </w:rPr>
        <w:t xml:space="preserve"> </w:t>
      </w:r>
      <w:r w:rsidR="00DF2ACA">
        <w:rPr>
          <w:rFonts w:ascii="Arial" w:hAnsi="Arial" w:cs="Arial"/>
          <w:sz w:val="22"/>
          <w:szCs w:val="22"/>
        </w:rPr>
        <w:t>Presentation of Dutch project to r</w:t>
      </w:r>
      <w:r>
        <w:rPr>
          <w:rFonts w:ascii="Arial" w:hAnsi="Arial" w:cs="Arial"/>
          <w:sz w:val="22"/>
          <w:szCs w:val="22"/>
        </w:rPr>
        <w:t>eintroduc</w:t>
      </w:r>
      <w:r w:rsidR="00DF2ACA">
        <w:rPr>
          <w:rFonts w:ascii="Arial" w:hAnsi="Arial" w:cs="Arial"/>
          <w:sz w:val="22"/>
          <w:szCs w:val="22"/>
        </w:rPr>
        <w:t>e</w:t>
      </w:r>
      <w:r>
        <w:rPr>
          <w:rFonts w:ascii="Arial" w:hAnsi="Arial" w:cs="Arial"/>
          <w:sz w:val="22"/>
          <w:szCs w:val="22"/>
        </w:rPr>
        <w:t xml:space="preserve"> </w:t>
      </w:r>
      <w:r w:rsidR="00820206" w:rsidRPr="00373F04">
        <w:rPr>
          <w:rFonts w:ascii="Arial" w:hAnsi="Arial" w:cs="Arial"/>
          <w:sz w:val="22"/>
          <w:szCs w:val="22"/>
        </w:rPr>
        <w:t>sea grass</w:t>
      </w:r>
      <w:r>
        <w:rPr>
          <w:rFonts w:ascii="Arial" w:hAnsi="Arial" w:cs="Arial"/>
          <w:sz w:val="22"/>
          <w:szCs w:val="22"/>
        </w:rPr>
        <w:t xml:space="preserve">. Fish species will profit and consequently also birds and marine mammals </w:t>
      </w:r>
    </w:p>
    <w:p w:rsidR="00373F04" w:rsidRPr="00373F04" w:rsidRDefault="00373F04" w:rsidP="00373F04">
      <w:pPr>
        <w:pStyle w:val="Listenabsatz"/>
        <w:rPr>
          <w:rFonts w:ascii="Arial" w:hAnsi="Arial" w:cs="Arial"/>
          <w:sz w:val="22"/>
          <w:szCs w:val="22"/>
        </w:rPr>
      </w:pPr>
      <w:r w:rsidRPr="00DF2ACA">
        <w:rPr>
          <w:rFonts w:ascii="Arial" w:hAnsi="Arial" w:cs="Arial"/>
          <w:sz w:val="22"/>
          <w:szCs w:val="22"/>
          <w:u w:val="single"/>
        </w:rPr>
        <w:lastRenderedPageBreak/>
        <w:t>Dunes/beaches</w:t>
      </w:r>
      <w:r>
        <w:rPr>
          <w:rFonts w:ascii="Arial" w:hAnsi="Arial" w:cs="Arial"/>
          <w:sz w:val="22"/>
          <w:szCs w:val="22"/>
        </w:rPr>
        <w:t>.</w:t>
      </w:r>
      <w:r w:rsidR="00DF2ACA">
        <w:rPr>
          <w:rFonts w:ascii="Arial" w:hAnsi="Arial" w:cs="Arial"/>
          <w:sz w:val="22"/>
          <w:szCs w:val="22"/>
        </w:rPr>
        <w:t xml:space="preserve"> Presentation of cases from Denmark and The Netherlands</w:t>
      </w:r>
      <w:r>
        <w:rPr>
          <w:rFonts w:ascii="Arial" w:hAnsi="Arial" w:cs="Arial"/>
          <w:sz w:val="22"/>
          <w:szCs w:val="22"/>
        </w:rPr>
        <w:t xml:space="preserve"> Improvement of natural conditions in d</w:t>
      </w:r>
      <w:r w:rsidRPr="00373F04">
        <w:rPr>
          <w:rFonts w:ascii="Arial" w:hAnsi="Arial" w:cs="Arial"/>
          <w:sz w:val="22"/>
          <w:szCs w:val="22"/>
        </w:rPr>
        <w:t>une</w:t>
      </w:r>
      <w:r>
        <w:rPr>
          <w:rFonts w:ascii="Arial" w:hAnsi="Arial" w:cs="Arial"/>
          <w:sz w:val="22"/>
          <w:szCs w:val="22"/>
        </w:rPr>
        <w:t xml:space="preserve">s. </w:t>
      </w:r>
      <w:r w:rsidRPr="00373F04">
        <w:rPr>
          <w:rFonts w:ascii="Arial" w:hAnsi="Arial" w:cs="Arial"/>
          <w:sz w:val="22"/>
          <w:szCs w:val="22"/>
        </w:rPr>
        <w:t xml:space="preserve"> </w:t>
      </w:r>
      <w:r w:rsidR="00DF2ACA">
        <w:rPr>
          <w:rFonts w:ascii="Arial" w:hAnsi="Arial" w:cs="Arial"/>
          <w:sz w:val="22"/>
          <w:szCs w:val="22"/>
        </w:rPr>
        <w:t>This will lead to higher biodiv</w:t>
      </w:r>
      <w:r>
        <w:rPr>
          <w:rFonts w:ascii="Arial" w:hAnsi="Arial" w:cs="Arial"/>
          <w:sz w:val="22"/>
          <w:szCs w:val="22"/>
        </w:rPr>
        <w:t>ersit</w:t>
      </w:r>
      <w:r w:rsidR="00DF2ACA">
        <w:rPr>
          <w:rFonts w:ascii="Arial" w:hAnsi="Arial" w:cs="Arial"/>
          <w:sz w:val="22"/>
          <w:szCs w:val="22"/>
        </w:rPr>
        <w:t xml:space="preserve">y </w:t>
      </w:r>
      <w:r w:rsidR="00820206">
        <w:rPr>
          <w:rFonts w:ascii="Arial" w:hAnsi="Arial" w:cs="Arial"/>
          <w:sz w:val="22"/>
          <w:szCs w:val="22"/>
        </w:rPr>
        <w:t xml:space="preserve">and </w:t>
      </w:r>
      <w:r w:rsidR="00820206" w:rsidRPr="00373F04">
        <w:rPr>
          <w:rFonts w:ascii="Arial" w:hAnsi="Arial" w:cs="Arial"/>
          <w:sz w:val="22"/>
          <w:szCs w:val="22"/>
        </w:rPr>
        <w:t>better</w:t>
      </w:r>
      <w:r w:rsidR="00DF2ACA">
        <w:rPr>
          <w:rFonts w:ascii="Arial" w:hAnsi="Arial" w:cs="Arial"/>
          <w:sz w:val="22"/>
          <w:szCs w:val="22"/>
        </w:rPr>
        <w:t xml:space="preserve"> conditions for </w:t>
      </w:r>
      <w:r w:rsidRPr="00373F04">
        <w:rPr>
          <w:rFonts w:ascii="Arial" w:hAnsi="Arial" w:cs="Arial"/>
          <w:sz w:val="22"/>
          <w:szCs w:val="22"/>
        </w:rPr>
        <w:t>birds</w:t>
      </w:r>
      <w:r w:rsidR="00DF2ACA">
        <w:rPr>
          <w:rFonts w:ascii="Arial" w:hAnsi="Arial" w:cs="Arial"/>
          <w:sz w:val="22"/>
          <w:szCs w:val="22"/>
        </w:rPr>
        <w:t>.</w:t>
      </w:r>
    </w:p>
    <w:p w:rsidR="00373F04" w:rsidRDefault="00DF2ACA" w:rsidP="00373F04">
      <w:pPr>
        <w:pStyle w:val="Listenabsatz"/>
        <w:rPr>
          <w:rFonts w:ascii="Arial" w:hAnsi="Arial" w:cs="Arial"/>
          <w:sz w:val="22"/>
          <w:szCs w:val="22"/>
        </w:rPr>
      </w:pPr>
      <w:r w:rsidRPr="00DF2ACA">
        <w:rPr>
          <w:rFonts w:ascii="Arial" w:hAnsi="Arial" w:cs="Arial"/>
          <w:sz w:val="22"/>
          <w:szCs w:val="22"/>
          <w:u w:val="single"/>
        </w:rPr>
        <w:t>Estuaries</w:t>
      </w:r>
      <w:r>
        <w:rPr>
          <w:rFonts w:ascii="Arial" w:hAnsi="Arial" w:cs="Arial"/>
          <w:sz w:val="22"/>
          <w:szCs w:val="22"/>
        </w:rPr>
        <w:t xml:space="preserve">. Presentation of cases from Denmark and The Netherlands regarding improving conditions for fish </w:t>
      </w:r>
      <w:r w:rsidR="00373F04" w:rsidRPr="00373F04">
        <w:rPr>
          <w:rFonts w:ascii="Arial" w:hAnsi="Arial" w:cs="Arial"/>
          <w:sz w:val="22"/>
          <w:szCs w:val="22"/>
        </w:rPr>
        <w:t>migration</w:t>
      </w:r>
      <w:r>
        <w:rPr>
          <w:rFonts w:ascii="Arial" w:hAnsi="Arial" w:cs="Arial"/>
          <w:sz w:val="22"/>
          <w:szCs w:val="22"/>
        </w:rPr>
        <w:t xml:space="preserve">. </w:t>
      </w:r>
      <w:r w:rsidR="00373F04" w:rsidRPr="00373F04">
        <w:rPr>
          <w:rFonts w:ascii="Arial" w:hAnsi="Arial" w:cs="Arial"/>
          <w:sz w:val="22"/>
          <w:szCs w:val="22"/>
        </w:rPr>
        <w:t xml:space="preserve"> </w:t>
      </w:r>
      <w:r>
        <w:rPr>
          <w:rFonts w:ascii="Arial" w:hAnsi="Arial" w:cs="Arial"/>
          <w:sz w:val="22"/>
          <w:szCs w:val="22"/>
        </w:rPr>
        <w:t xml:space="preserve">Fish species and consequently bird and mammals will profit. </w:t>
      </w:r>
      <w:r w:rsidR="00373F04" w:rsidRPr="00373F04">
        <w:rPr>
          <w:rFonts w:ascii="Arial" w:hAnsi="Arial" w:cs="Arial"/>
          <w:sz w:val="22"/>
          <w:szCs w:val="22"/>
        </w:rPr>
        <w:t xml:space="preserve"> </w:t>
      </w:r>
    </w:p>
    <w:p w:rsidR="00FB3386" w:rsidRPr="00373F04" w:rsidRDefault="00373F04" w:rsidP="00373F04">
      <w:pPr>
        <w:pStyle w:val="Listenabsatz"/>
        <w:rPr>
          <w:rFonts w:ascii="Arial" w:hAnsi="Arial" w:cs="Arial"/>
          <w:sz w:val="22"/>
          <w:szCs w:val="22"/>
        </w:rPr>
      </w:pPr>
      <w:r>
        <w:rPr>
          <w:rFonts w:ascii="Arial" w:hAnsi="Arial" w:cs="Arial"/>
          <w:sz w:val="22"/>
          <w:szCs w:val="22"/>
        </w:rPr>
        <w:t xml:space="preserve"> </w:t>
      </w:r>
    </w:p>
    <w:p w:rsidR="004F3464" w:rsidRDefault="006267A0" w:rsidP="004F3464">
      <w:pPr>
        <w:pStyle w:val="Listenabsatz"/>
        <w:rPr>
          <w:rFonts w:ascii="Arial" w:hAnsi="Arial" w:cs="Arial"/>
          <w:sz w:val="22"/>
          <w:szCs w:val="22"/>
        </w:rPr>
      </w:pPr>
      <w:r w:rsidRPr="006267A0">
        <w:rPr>
          <w:rFonts w:ascii="Arial" w:hAnsi="Arial" w:cs="Arial"/>
          <w:b/>
          <w:sz w:val="22"/>
          <w:szCs w:val="22"/>
        </w:rPr>
        <w:t>Proposal</w:t>
      </w:r>
      <w:r>
        <w:rPr>
          <w:rFonts w:ascii="Arial" w:hAnsi="Arial" w:cs="Arial"/>
          <w:sz w:val="22"/>
          <w:szCs w:val="22"/>
        </w:rPr>
        <w:t>. WSB is invited to support the chosen approach and to instruct TG-M to further elaborate the cases.</w:t>
      </w:r>
    </w:p>
    <w:p w:rsidR="004F3464" w:rsidRDefault="006267A0" w:rsidP="004F3464">
      <w:pPr>
        <w:pStyle w:val="Listenabsatz"/>
        <w:rPr>
          <w:rFonts w:ascii="Arial" w:hAnsi="Arial" w:cs="Arial"/>
          <w:sz w:val="22"/>
          <w:szCs w:val="22"/>
        </w:rPr>
      </w:pPr>
      <w:r>
        <w:rPr>
          <w:rFonts w:ascii="Arial" w:hAnsi="Arial" w:cs="Arial"/>
          <w:sz w:val="22"/>
          <w:szCs w:val="22"/>
        </w:rPr>
        <w:t xml:space="preserve"> </w:t>
      </w:r>
    </w:p>
    <w:p w:rsidR="004F3464" w:rsidRDefault="004F3464" w:rsidP="004F3464">
      <w:pPr>
        <w:pStyle w:val="Listenabsatz"/>
        <w:rPr>
          <w:rFonts w:ascii="Arial" w:hAnsi="Arial" w:cs="Arial"/>
          <w:sz w:val="22"/>
          <w:szCs w:val="22"/>
        </w:rPr>
      </w:pPr>
    </w:p>
    <w:p w:rsidR="004F3464" w:rsidRPr="004F3464" w:rsidRDefault="004F3464" w:rsidP="004F3464">
      <w:pPr>
        <w:pStyle w:val="Listenabsatz"/>
        <w:numPr>
          <w:ilvl w:val="0"/>
          <w:numId w:val="12"/>
        </w:numPr>
        <w:rPr>
          <w:rFonts w:ascii="Arial" w:hAnsi="Arial" w:cs="Arial"/>
          <w:sz w:val="22"/>
          <w:szCs w:val="22"/>
          <w:u w:val="single"/>
        </w:rPr>
      </w:pPr>
      <w:r w:rsidRPr="004F3464">
        <w:rPr>
          <w:rFonts w:ascii="Arial" w:hAnsi="Arial" w:cs="Arial"/>
          <w:sz w:val="22"/>
          <w:szCs w:val="22"/>
          <w:u w:val="single"/>
        </w:rPr>
        <w:t>Science-Policy matrix</w:t>
      </w:r>
    </w:p>
    <w:p w:rsidR="004F3464" w:rsidRDefault="004F3464">
      <w:pPr>
        <w:rPr>
          <w:rFonts w:ascii="Arial" w:hAnsi="Arial" w:cs="Arial"/>
          <w:sz w:val="22"/>
          <w:szCs w:val="22"/>
        </w:rPr>
      </w:pPr>
    </w:p>
    <w:p w:rsidR="004F3464" w:rsidRDefault="004F3464" w:rsidP="004F3464">
      <w:pPr>
        <w:ind w:left="720"/>
        <w:rPr>
          <w:rFonts w:ascii="Arial" w:hAnsi="Arial" w:cs="Arial"/>
          <w:sz w:val="22"/>
          <w:szCs w:val="22"/>
        </w:rPr>
      </w:pPr>
      <w:r>
        <w:rPr>
          <w:rFonts w:ascii="Arial" w:hAnsi="Arial" w:cs="Arial"/>
          <w:sz w:val="22"/>
          <w:szCs w:val="22"/>
        </w:rPr>
        <w:t xml:space="preserve">WSB has requested TG-M to arrange a </w:t>
      </w:r>
      <w:r w:rsidR="00820206">
        <w:rPr>
          <w:rFonts w:ascii="Arial" w:hAnsi="Arial" w:cs="Arial"/>
          <w:sz w:val="22"/>
          <w:szCs w:val="22"/>
        </w:rPr>
        <w:t>broad</w:t>
      </w:r>
      <w:r>
        <w:rPr>
          <w:rFonts w:ascii="Arial" w:hAnsi="Arial" w:cs="Arial"/>
          <w:sz w:val="22"/>
          <w:szCs w:val="22"/>
        </w:rPr>
        <w:t xml:space="preserve"> discussion on the </w:t>
      </w:r>
      <w:proofErr w:type="spellStart"/>
      <w:r>
        <w:rPr>
          <w:rFonts w:ascii="Arial" w:hAnsi="Arial" w:cs="Arial"/>
          <w:sz w:val="22"/>
          <w:szCs w:val="22"/>
        </w:rPr>
        <w:t>Wadden</w:t>
      </w:r>
      <w:proofErr w:type="spellEnd"/>
      <w:r>
        <w:rPr>
          <w:rFonts w:ascii="Arial" w:hAnsi="Arial" w:cs="Arial"/>
          <w:sz w:val="22"/>
          <w:szCs w:val="22"/>
        </w:rPr>
        <w:t xml:space="preserve"> science-policy </w:t>
      </w:r>
      <w:r w:rsidR="00820206">
        <w:rPr>
          <w:rFonts w:ascii="Arial" w:hAnsi="Arial" w:cs="Arial"/>
          <w:sz w:val="22"/>
          <w:szCs w:val="22"/>
        </w:rPr>
        <w:t>matrix that</w:t>
      </w:r>
      <w:r>
        <w:rPr>
          <w:rFonts w:ascii="Arial" w:hAnsi="Arial" w:cs="Arial"/>
          <w:sz w:val="22"/>
          <w:szCs w:val="22"/>
        </w:rPr>
        <w:t xml:space="preserve"> was presented at the WSB-8 meeting.</w:t>
      </w:r>
    </w:p>
    <w:p w:rsidR="00BF6033" w:rsidRDefault="004F3464" w:rsidP="004F3464">
      <w:pPr>
        <w:ind w:left="720"/>
        <w:rPr>
          <w:rFonts w:ascii="Arial" w:hAnsi="Arial" w:cs="Arial"/>
          <w:sz w:val="22"/>
          <w:szCs w:val="22"/>
        </w:rPr>
      </w:pPr>
      <w:r>
        <w:rPr>
          <w:rFonts w:ascii="Arial" w:hAnsi="Arial" w:cs="Arial"/>
          <w:sz w:val="22"/>
          <w:szCs w:val="22"/>
        </w:rPr>
        <w:t xml:space="preserve">A workshop has been </w:t>
      </w:r>
      <w:r w:rsidR="00BF6033">
        <w:rPr>
          <w:rFonts w:ascii="Arial" w:hAnsi="Arial" w:cs="Arial"/>
          <w:sz w:val="22"/>
          <w:szCs w:val="22"/>
        </w:rPr>
        <w:t xml:space="preserve">prepared by the CWSS and the </w:t>
      </w:r>
      <w:proofErr w:type="spellStart"/>
      <w:r w:rsidR="00BF6033">
        <w:rPr>
          <w:rFonts w:ascii="Arial" w:hAnsi="Arial" w:cs="Arial"/>
          <w:sz w:val="22"/>
          <w:szCs w:val="22"/>
        </w:rPr>
        <w:t>Wadden</w:t>
      </w:r>
      <w:proofErr w:type="spellEnd"/>
      <w:r w:rsidR="00BF6033">
        <w:rPr>
          <w:rFonts w:ascii="Arial" w:hAnsi="Arial" w:cs="Arial"/>
          <w:sz w:val="22"/>
          <w:szCs w:val="22"/>
        </w:rPr>
        <w:t xml:space="preserve"> Academy on 20 November 2013 in Delmenhorst, Germany, at which the matrix will be discussed by </w:t>
      </w:r>
      <w:proofErr w:type="spellStart"/>
      <w:r w:rsidR="00BF6033">
        <w:rPr>
          <w:rFonts w:ascii="Arial" w:hAnsi="Arial" w:cs="Arial"/>
          <w:sz w:val="22"/>
          <w:szCs w:val="22"/>
        </w:rPr>
        <w:t>Wadden</w:t>
      </w:r>
      <w:proofErr w:type="spellEnd"/>
      <w:r w:rsidR="00BF6033">
        <w:rPr>
          <w:rFonts w:ascii="Arial" w:hAnsi="Arial" w:cs="Arial"/>
          <w:sz w:val="22"/>
          <w:szCs w:val="22"/>
        </w:rPr>
        <w:t xml:space="preserve"> Sea scientist, policy makers and managers. </w:t>
      </w:r>
    </w:p>
    <w:p w:rsidR="00AE0F12" w:rsidRDefault="00AE0F12" w:rsidP="004F3464">
      <w:pPr>
        <w:ind w:left="720"/>
        <w:rPr>
          <w:rFonts w:ascii="Arial" w:hAnsi="Arial" w:cs="Arial"/>
          <w:sz w:val="22"/>
          <w:szCs w:val="22"/>
        </w:rPr>
      </w:pPr>
      <w:r>
        <w:rPr>
          <w:rFonts w:ascii="Arial" w:hAnsi="Arial" w:cs="Arial"/>
          <w:sz w:val="22"/>
          <w:szCs w:val="22"/>
        </w:rPr>
        <w:t xml:space="preserve">The matrix will be used as the basis for a trilateral research agenda. It will also serve as guidance for the ecosystem assessment in chapter 2 of the Policy Assessment Report (PAR). This chapter will be structured according to the impact categories of the matrix (horizontal axis; see </w:t>
      </w:r>
      <w:r w:rsidRPr="00AE0F12">
        <w:rPr>
          <w:rFonts w:ascii="Arial" w:hAnsi="Arial" w:cs="Arial"/>
          <w:b/>
          <w:sz w:val="22"/>
          <w:szCs w:val="22"/>
        </w:rPr>
        <w:t>Annex 2</w:t>
      </w:r>
      <w:r>
        <w:rPr>
          <w:rFonts w:ascii="Arial" w:hAnsi="Arial" w:cs="Arial"/>
          <w:b/>
          <w:sz w:val="22"/>
          <w:szCs w:val="22"/>
        </w:rPr>
        <w:t xml:space="preserve"> </w:t>
      </w:r>
      <w:r w:rsidRPr="00AE0F12">
        <w:rPr>
          <w:rFonts w:ascii="Arial" w:hAnsi="Arial" w:cs="Arial"/>
          <w:sz w:val="22"/>
          <w:szCs w:val="22"/>
        </w:rPr>
        <w:t>[page 16]).</w:t>
      </w:r>
    </w:p>
    <w:p w:rsidR="004F3464" w:rsidRDefault="00BF6033" w:rsidP="004F3464">
      <w:pPr>
        <w:ind w:left="720"/>
        <w:rPr>
          <w:rFonts w:ascii="Arial" w:hAnsi="Arial" w:cs="Arial"/>
          <w:sz w:val="22"/>
          <w:szCs w:val="22"/>
        </w:rPr>
      </w:pPr>
      <w:r>
        <w:rPr>
          <w:rFonts w:ascii="Arial" w:hAnsi="Arial" w:cs="Arial"/>
          <w:sz w:val="22"/>
          <w:szCs w:val="22"/>
        </w:rPr>
        <w:t>The WSB-10 meeting will be informed about the results of the workshop.</w:t>
      </w:r>
      <w:r w:rsidR="004F3464">
        <w:rPr>
          <w:rFonts w:ascii="Arial" w:hAnsi="Arial" w:cs="Arial"/>
          <w:sz w:val="22"/>
          <w:szCs w:val="22"/>
        </w:rPr>
        <w:br w:type="page"/>
      </w:r>
    </w:p>
    <w:p w:rsidR="008536DE" w:rsidRPr="004F3464" w:rsidRDefault="008536DE" w:rsidP="004F3464">
      <w:pPr>
        <w:pStyle w:val="Listenabsatz"/>
        <w:rPr>
          <w:rFonts w:ascii="Arial" w:hAnsi="Arial" w:cs="Arial"/>
          <w:sz w:val="22"/>
          <w:szCs w:val="22"/>
        </w:rPr>
      </w:pPr>
    </w:p>
    <w:p w:rsidR="008536DE" w:rsidRPr="00054333" w:rsidRDefault="00250C94" w:rsidP="00250C94">
      <w:pPr>
        <w:rPr>
          <w:rFonts w:ascii="Arial" w:hAnsi="Arial" w:cs="Arial"/>
          <w:b/>
        </w:rPr>
      </w:pPr>
      <w:r w:rsidRPr="00054333">
        <w:rPr>
          <w:rFonts w:ascii="Arial" w:hAnsi="Arial" w:cs="Arial"/>
          <w:b/>
        </w:rPr>
        <w:t>Annex 1</w:t>
      </w:r>
    </w:p>
    <w:p w:rsidR="008536DE" w:rsidRPr="00054333" w:rsidRDefault="008536DE" w:rsidP="008536DE">
      <w:pPr>
        <w:jc w:val="center"/>
        <w:rPr>
          <w:rFonts w:ascii="Arial" w:hAnsi="Arial" w:cs="Arial"/>
          <w:b/>
        </w:rPr>
      </w:pPr>
    </w:p>
    <w:p w:rsidR="008536DE" w:rsidRPr="00054333" w:rsidRDefault="008536DE" w:rsidP="008536DE">
      <w:pPr>
        <w:jc w:val="center"/>
        <w:rPr>
          <w:rFonts w:ascii="Arial" w:hAnsi="Arial" w:cs="Arial"/>
          <w:b/>
        </w:rPr>
      </w:pPr>
      <w:r w:rsidRPr="00054333">
        <w:rPr>
          <w:rFonts w:ascii="Arial" w:hAnsi="Arial" w:cs="Arial"/>
          <w:b/>
        </w:rPr>
        <w:t>Working Group Alien Species</w:t>
      </w:r>
    </w:p>
    <w:p w:rsidR="008536DE" w:rsidRPr="00054333" w:rsidRDefault="008536DE" w:rsidP="008536DE">
      <w:pPr>
        <w:jc w:val="center"/>
        <w:rPr>
          <w:rFonts w:ascii="Arial" w:hAnsi="Arial" w:cs="Arial"/>
          <w:b/>
        </w:rPr>
      </w:pPr>
    </w:p>
    <w:p w:rsidR="008536DE" w:rsidRPr="00054333" w:rsidRDefault="00A73DC9" w:rsidP="008536DE">
      <w:pPr>
        <w:jc w:val="center"/>
        <w:rPr>
          <w:rFonts w:ascii="Arial" w:hAnsi="Arial" w:cs="Arial"/>
          <w:b/>
        </w:rPr>
      </w:pPr>
      <w:r w:rsidRPr="00054333">
        <w:rPr>
          <w:rFonts w:ascii="Arial" w:hAnsi="Arial" w:cs="Arial"/>
          <w:b/>
        </w:rPr>
        <w:t>Report to WSB</w:t>
      </w:r>
    </w:p>
    <w:p w:rsidR="008536DE" w:rsidRDefault="008536DE" w:rsidP="008536DE">
      <w:pPr>
        <w:rPr>
          <w:rFonts w:ascii="Arial" w:hAnsi="Arial" w:cs="Arial"/>
        </w:rPr>
      </w:pPr>
    </w:p>
    <w:p w:rsidR="008536DE" w:rsidRPr="00FA3CBA" w:rsidRDefault="008536DE" w:rsidP="008536DE">
      <w:pPr>
        <w:rPr>
          <w:rFonts w:ascii="Arial" w:hAnsi="Arial" w:cs="Arial"/>
        </w:rPr>
      </w:pPr>
    </w:p>
    <w:p w:rsidR="008536DE" w:rsidRPr="00FA3CBA" w:rsidRDefault="008536DE" w:rsidP="008536DE">
      <w:pPr>
        <w:rPr>
          <w:rFonts w:ascii="Arial" w:hAnsi="Arial" w:cs="Arial"/>
        </w:rPr>
      </w:pPr>
    </w:p>
    <w:p w:rsidR="008536DE" w:rsidRPr="00FA3CBA" w:rsidRDefault="008536DE" w:rsidP="008536DE">
      <w:pPr>
        <w:rPr>
          <w:rFonts w:ascii="Arial" w:hAnsi="Arial" w:cs="Arial"/>
        </w:rPr>
      </w:pPr>
    </w:p>
    <w:p w:rsidR="008536DE" w:rsidRPr="00820206" w:rsidRDefault="008536DE" w:rsidP="008536DE">
      <w:pPr>
        <w:pStyle w:val="Listenabsatz"/>
        <w:numPr>
          <w:ilvl w:val="0"/>
          <w:numId w:val="13"/>
        </w:numPr>
        <w:spacing w:line="276" w:lineRule="auto"/>
        <w:rPr>
          <w:rFonts w:ascii="Arial" w:hAnsi="Arial" w:cs="Arial"/>
          <w:b/>
          <w:sz w:val="22"/>
          <w:szCs w:val="22"/>
        </w:rPr>
      </w:pPr>
      <w:r w:rsidRPr="00820206">
        <w:rPr>
          <w:rFonts w:ascii="Arial" w:hAnsi="Arial" w:cs="Arial"/>
          <w:b/>
          <w:sz w:val="22"/>
          <w:szCs w:val="22"/>
        </w:rPr>
        <w:t>Background</w:t>
      </w:r>
    </w:p>
    <w:p w:rsidR="008536DE" w:rsidRPr="00820206" w:rsidRDefault="008536DE" w:rsidP="008536DE">
      <w:pPr>
        <w:rPr>
          <w:rFonts w:ascii="Arial" w:hAnsi="Arial" w:cs="Arial"/>
          <w:sz w:val="22"/>
          <w:szCs w:val="22"/>
        </w:rPr>
      </w:pPr>
      <w:r w:rsidRPr="00820206">
        <w:rPr>
          <w:rFonts w:ascii="Arial" w:hAnsi="Arial" w:cs="Arial"/>
          <w:sz w:val="22"/>
          <w:szCs w:val="22"/>
        </w:rPr>
        <w:t>At the 11</w:t>
      </w:r>
      <w:r w:rsidRPr="00820206">
        <w:rPr>
          <w:rFonts w:ascii="Arial" w:hAnsi="Arial" w:cs="Arial"/>
          <w:sz w:val="22"/>
          <w:szCs w:val="22"/>
          <w:vertAlign w:val="superscript"/>
        </w:rPr>
        <w:t>th</w:t>
      </w:r>
      <w:r w:rsidRPr="00820206">
        <w:rPr>
          <w:rFonts w:ascii="Arial" w:hAnsi="Arial" w:cs="Arial"/>
          <w:sz w:val="22"/>
          <w:szCs w:val="22"/>
        </w:rPr>
        <w:t xml:space="preserve"> </w:t>
      </w:r>
      <w:proofErr w:type="spellStart"/>
      <w:r w:rsidRPr="00820206">
        <w:rPr>
          <w:rFonts w:ascii="Arial" w:hAnsi="Arial" w:cs="Arial"/>
          <w:sz w:val="22"/>
          <w:szCs w:val="22"/>
        </w:rPr>
        <w:t>Wadden</w:t>
      </w:r>
      <w:proofErr w:type="spellEnd"/>
      <w:r w:rsidRPr="00820206">
        <w:rPr>
          <w:rFonts w:ascii="Arial" w:hAnsi="Arial" w:cs="Arial"/>
          <w:sz w:val="22"/>
          <w:szCs w:val="22"/>
        </w:rPr>
        <w:t xml:space="preserve"> Sea Governmental Conference, 2011, it was decided that a common strategy on dealing with alien species introductions in the </w:t>
      </w:r>
      <w:proofErr w:type="spellStart"/>
      <w:r w:rsidRPr="00820206">
        <w:rPr>
          <w:rFonts w:ascii="Arial" w:hAnsi="Arial" w:cs="Arial"/>
          <w:sz w:val="22"/>
          <w:szCs w:val="22"/>
        </w:rPr>
        <w:t>Wadden</w:t>
      </w:r>
      <w:proofErr w:type="spellEnd"/>
      <w:r w:rsidRPr="00820206">
        <w:rPr>
          <w:rFonts w:ascii="Arial" w:hAnsi="Arial" w:cs="Arial"/>
          <w:sz w:val="22"/>
          <w:szCs w:val="22"/>
        </w:rPr>
        <w:t xml:space="preserve"> Sea should be developed (</w:t>
      </w:r>
      <w:proofErr w:type="spellStart"/>
      <w:r w:rsidRPr="00820206">
        <w:rPr>
          <w:rFonts w:ascii="Arial" w:hAnsi="Arial" w:cs="Arial"/>
          <w:sz w:val="22"/>
          <w:szCs w:val="22"/>
        </w:rPr>
        <w:t>Sylt</w:t>
      </w:r>
      <w:proofErr w:type="spellEnd"/>
      <w:r w:rsidRPr="00820206">
        <w:rPr>
          <w:rFonts w:ascii="Arial" w:hAnsi="Arial" w:cs="Arial"/>
          <w:sz w:val="22"/>
          <w:szCs w:val="22"/>
        </w:rPr>
        <w:t xml:space="preserve"> Declaration §26).</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Upon request of the </w:t>
      </w:r>
      <w:proofErr w:type="spellStart"/>
      <w:r w:rsidRPr="00820206">
        <w:rPr>
          <w:rFonts w:ascii="Arial" w:hAnsi="Arial" w:cs="Arial"/>
          <w:sz w:val="22"/>
          <w:szCs w:val="22"/>
        </w:rPr>
        <w:t>Wadden</w:t>
      </w:r>
      <w:proofErr w:type="spellEnd"/>
      <w:r w:rsidRPr="00820206">
        <w:rPr>
          <w:rFonts w:ascii="Arial" w:hAnsi="Arial" w:cs="Arial"/>
          <w:sz w:val="22"/>
          <w:szCs w:val="22"/>
        </w:rPr>
        <w:t xml:space="preserve"> Sea Board the Task Group Management (TG-M) prepared a draft strategy, that was submitted to the 6</w:t>
      </w:r>
      <w:r w:rsidRPr="00820206">
        <w:rPr>
          <w:rFonts w:ascii="Arial" w:hAnsi="Arial" w:cs="Arial"/>
          <w:sz w:val="22"/>
          <w:szCs w:val="22"/>
          <w:vertAlign w:val="superscript"/>
        </w:rPr>
        <w:t>th</w:t>
      </w:r>
      <w:r w:rsidRPr="00820206">
        <w:rPr>
          <w:rFonts w:ascii="Arial" w:hAnsi="Arial" w:cs="Arial"/>
          <w:sz w:val="22"/>
          <w:szCs w:val="22"/>
        </w:rPr>
        <w:t xml:space="preserve"> meeting of the </w:t>
      </w:r>
      <w:proofErr w:type="spellStart"/>
      <w:r w:rsidRPr="00820206">
        <w:rPr>
          <w:rFonts w:ascii="Arial" w:hAnsi="Arial" w:cs="Arial"/>
          <w:sz w:val="22"/>
          <w:szCs w:val="22"/>
        </w:rPr>
        <w:t>Wadden</w:t>
      </w:r>
      <w:proofErr w:type="spellEnd"/>
      <w:r w:rsidRPr="00820206">
        <w:rPr>
          <w:rFonts w:ascii="Arial" w:hAnsi="Arial" w:cs="Arial"/>
          <w:sz w:val="22"/>
          <w:szCs w:val="22"/>
        </w:rPr>
        <w:t xml:space="preserve"> Sea Board (5 October 2012). WSB-6 took note of the proposed Strategy on Alien Species and agreed on installing an ad-hoc working group for further developing the Strategy. The working group should focus on a catalogue of “no regret” measures that could be adopted at the 2014 Conference. Such a list should preferably be submitted to the WSB-7 meeting. The working group should also prepare proposals for priorities, next steps to be taken, possible amendments to the draft Strategy, as well as the feasibility of implementing the strategy.</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The working group alien species (WG-AS) started its work in February 2013 and has held four meetings. The members of WG-AS are in </w:t>
      </w:r>
      <w:r w:rsidRPr="00820206">
        <w:rPr>
          <w:rFonts w:ascii="Arial" w:hAnsi="Arial" w:cs="Arial"/>
          <w:b/>
          <w:sz w:val="22"/>
          <w:szCs w:val="22"/>
        </w:rPr>
        <w:t>A</w:t>
      </w:r>
      <w:r w:rsidR="00A73DC9" w:rsidRPr="00820206">
        <w:rPr>
          <w:rFonts w:ascii="Arial" w:hAnsi="Arial" w:cs="Arial"/>
          <w:b/>
          <w:sz w:val="22"/>
          <w:szCs w:val="22"/>
        </w:rPr>
        <w:t>ppendi</w:t>
      </w:r>
      <w:r w:rsidRPr="00820206">
        <w:rPr>
          <w:rFonts w:ascii="Arial" w:hAnsi="Arial" w:cs="Arial"/>
          <w:b/>
          <w:sz w:val="22"/>
          <w:szCs w:val="22"/>
        </w:rPr>
        <w:t>x 1</w:t>
      </w:r>
      <w:r w:rsidRPr="00820206">
        <w:rPr>
          <w:rFonts w:ascii="Arial" w:hAnsi="Arial" w:cs="Arial"/>
          <w:sz w:val="22"/>
          <w:szCs w:val="22"/>
        </w:rPr>
        <w:t>.</w:t>
      </w:r>
    </w:p>
    <w:p w:rsidR="008536DE" w:rsidRPr="00820206" w:rsidRDefault="008536DE" w:rsidP="008536DE">
      <w:pPr>
        <w:rPr>
          <w:rFonts w:ascii="Arial" w:hAnsi="Arial" w:cs="Arial"/>
          <w:sz w:val="22"/>
          <w:szCs w:val="22"/>
        </w:rPr>
      </w:pPr>
    </w:p>
    <w:p w:rsidR="008536DE" w:rsidRPr="00820206" w:rsidRDefault="008536DE" w:rsidP="008536DE">
      <w:pPr>
        <w:pStyle w:val="Listenabsatz"/>
        <w:numPr>
          <w:ilvl w:val="0"/>
          <w:numId w:val="13"/>
        </w:numPr>
        <w:spacing w:line="276" w:lineRule="auto"/>
        <w:rPr>
          <w:rFonts w:ascii="Arial" w:hAnsi="Arial" w:cs="Arial"/>
          <w:b/>
          <w:sz w:val="22"/>
          <w:szCs w:val="22"/>
        </w:rPr>
      </w:pPr>
      <w:r w:rsidRPr="00820206">
        <w:rPr>
          <w:rFonts w:ascii="Arial" w:hAnsi="Arial" w:cs="Arial"/>
          <w:b/>
          <w:sz w:val="22"/>
          <w:szCs w:val="22"/>
        </w:rPr>
        <w:t>Results</w:t>
      </w:r>
    </w:p>
    <w:p w:rsidR="008536DE" w:rsidRPr="00820206" w:rsidRDefault="008536DE" w:rsidP="008536DE">
      <w:pPr>
        <w:rPr>
          <w:rFonts w:ascii="Arial" w:hAnsi="Arial" w:cs="Arial"/>
          <w:sz w:val="22"/>
          <w:szCs w:val="22"/>
        </w:rPr>
      </w:pPr>
      <w:r w:rsidRPr="00820206">
        <w:rPr>
          <w:rFonts w:ascii="Arial" w:hAnsi="Arial" w:cs="Arial"/>
          <w:sz w:val="22"/>
          <w:szCs w:val="22"/>
        </w:rPr>
        <w:t>WG-AS has critically reviewed the draft Strategy and submitted a consolidated version to the WSB-8 meeting. This version has been attached to the draft MCD as “Strategic Framework for dealing with alien species”.</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WG-AS has furthermore prepared an inventory of current national policies and measures in place for dealing with alien species. An overview is in </w:t>
      </w:r>
      <w:r w:rsidRPr="00820206">
        <w:rPr>
          <w:rFonts w:ascii="Arial" w:hAnsi="Arial" w:cs="Arial"/>
          <w:b/>
          <w:sz w:val="22"/>
          <w:szCs w:val="22"/>
        </w:rPr>
        <w:t>A</w:t>
      </w:r>
      <w:r w:rsidR="00A73DC9" w:rsidRPr="00820206">
        <w:rPr>
          <w:rFonts w:ascii="Arial" w:hAnsi="Arial" w:cs="Arial"/>
          <w:b/>
          <w:sz w:val="22"/>
          <w:szCs w:val="22"/>
        </w:rPr>
        <w:t>ppendi</w:t>
      </w:r>
      <w:r w:rsidRPr="00820206">
        <w:rPr>
          <w:rFonts w:ascii="Arial" w:hAnsi="Arial" w:cs="Arial"/>
          <w:b/>
          <w:sz w:val="22"/>
          <w:szCs w:val="22"/>
        </w:rPr>
        <w:t>x 2</w:t>
      </w:r>
      <w:r w:rsidRPr="00820206">
        <w:rPr>
          <w:rFonts w:ascii="Arial" w:hAnsi="Arial" w:cs="Arial"/>
          <w:sz w:val="22"/>
          <w:szCs w:val="22"/>
        </w:rPr>
        <w:t>.</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Finally, WG-AS has made a first tentative analyses of specific measures needed for implementing the strategy, as well as their feasibility. The outcome of the analysis is schematically presented in </w:t>
      </w:r>
      <w:r w:rsidRPr="00820206">
        <w:rPr>
          <w:rFonts w:ascii="Arial" w:hAnsi="Arial" w:cs="Arial"/>
          <w:b/>
          <w:sz w:val="22"/>
          <w:szCs w:val="22"/>
        </w:rPr>
        <w:t>A</w:t>
      </w:r>
      <w:r w:rsidR="00A73DC9" w:rsidRPr="00820206">
        <w:rPr>
          <w:rFonts w:ascii="Arial" w:hAnsi="Arial" w:cs="Arial"/>
          <w:b/>
          <w:sz w:val="22"/>
          <w:szCs w:val="22"/>
        </w:rPr>
        <w:t>ppendi</w:t>
      </w:r>
      <w:r w:rsidRPr="00820206">
        <w:rPr>
          <w:rFonts w:ascii="Arial" w:hAnsi="Arial" w:cs="Arial"/>
          <w:b/>
          <w:sz w:val="22"/>
          <w:szCs w:val="22"/>
        </w:rPr>
        <w:t>x 3</w:t>
      </w:r>
      <w:r w:rsidRPr="00820206">
        <w:rPr>
          <w:rFonts w:ascii="Arial" w:hAnsi="Arial" w:cs="Arial"/>
          <w:sz w:val="22"/>
          <w:szCs w:val="22"/>
        </w:rPr>
        <w:t xml:space="preserve">. WG-AS </w:t>
      </w:r>
      <w:proofErr w:type="spellStart"/>
      <w:r w:rsidRPr="00820206">
        <w:rPr>
          <w:rFonts w:ascii="Arial" w:hAnsi="Arial" w:cs="Arial"/>
          <w:sz w:val="22"/>
          <w:szCs w:val="22"/>
        </w:rPr>
        <w:t>emphasises</w:t>
      </w:r>
      <w:proofErr w:type="spellEnd"/>
      <w:r w:rsidRPr="00820206">
        <w:rPr>
          <w:rFonts w:ascii="Arial" w:hAnsi="Arial" w:cs="Arial"/>
          <w:sz w:val="22"/>
          <w:szCs w:val="22"/>
        </w:rPr>
        <w:t xml:space="preserve"> in this respect that a full evaluation of the feasibility of the strategy, both as to the financial and practical aspects, will to a large degree depend on the contents of the Management and Action Plan, through which the Strategy will be implemented. It is intended that a pilot Management and Action Plan will be developed and tested in the LIFE+ project that has been submitted in June 2013 and that will start mid 2014 at the earliest. </w:t>
      </w:r>
    </w:p>
    <w:p w:rsidR="008536DE" w:rsidRPr="00820206" w:rsidRDefault="008536DE" w:rsidP="008536DE">
      <w:pPr>
        <w:rPr>
          <w:rFonts w:ascii="Arial" w:hAnsi="Arial" w:cs="Arial"/>
          <w:sz w:val="22"/>
          <w:szCs w:val="22"/>
        </w:rPr>
      </w:pPr>
    </w:p>
    <w:p w:rsidR="008536DE" w:rsidRPr="00820206" w:rsidRDefault="008536DE" w:rsidP="008536DE">
      <w:pPr>
        <w:rPr>
          <w:rFonts w:ascii="Arial" w:hAnsi="Arial" w:cs="Arial"/>
          <w:sz w:val="22"/>
          <w:szCs w:val="22"/>
        </w:rPr>
      </w:pPr>
    </w:p>
    <w:p w:rsidR="008536DE" w:rsidRPr="00820206" w:rsidRDefault="008536DE" w:rsidP="008536DE">
      <w:pPr>
        <w:pStyle w:val="Listenabsatz"/>
        <w:numPr>
          <w:ilvl w:val="0"/>
          <w:numId w:val="13"/>
        </w:numPr>
        <w:spacing w:line="276" w:lineRule="auto"/>
        <w:rPr>
          <w:rFonts w:ascii="Arial" w:hAnsi="Arial" w:cs="Arial"/>
          <w:b/>
          <w:sz w:val="22"/>
          <w:szCs w:val="22"/>
        </w:rPr>
      </w:pPr>
      <w:r w:rsidRPr="00820206">
        <w:rPr>
          <w:rFonts w:ascii="Arial" w:hAnsi="Arial" w:cs="Arial"/>
          <w:b/>
          <w:sz w:val="22"/>
          <w:szCs w:val="22"/>
        </w:rPr>
        <w:t>Conclusions</w:t>
      </w:r>
    </w:p>
    <w:p w:rsidR="008536DE" w:rsidRPr="00820206" w:rsidRDefault="008536DE" w:rsidP="008536DE">
      <w:pPr>
        <w:rPr>
          <w:rFonts w:ascii="Arial" w:hAnsi="Arial" w:cs="Arial"/>
          <w:b/>
          <w:sz w:val="22"/>
          <w:szCs w:val="22"/>
        </w:rPr>
      </w:pPr>
    </w:p>
    <w:p w:rsidR="008536DE" w:rsidRPr="00820206" w:rsidRDefault="008536DE" w:rsidP="008536DE">
      <w:pPr>
        <w:pStyle w:val="Listenabsatz"/>
        <w:numPr>
          <w:ilvl w:val="1"/>
          <w:numId w:val="13"/>
        </w:numPr>
        <w:spacing w:line="276" w:lineRule="auto"/>
        <w:rPr>
          <w:rFonts w:ascii="Arial" w:hAnsi="Arial" w:cs="Arial"/>
          <w:b/>
          <w:sz w:val="22"/>
          <w:szCs w:val="22"/>
        </w:rPr>
      </w:pPr>
      <w:r w:rsidRPr="00820206">
        <w:rPr>
          <w:rFonts w:ascii="Arial" w:hAnsi="Arial" w:cs="Arial"/>
          <w:b/>
          <w:sz w:val="22"/>
          <w:szCs w:val="22"/>
        </w:rPr>
        <w:t>National policies and measures in place</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In all three </w:t>
      </w:r>
      <w:proofErr w:type="spellStart"/>
      <w:r w:rsidRPr="00820206">
        <w:rPr>
          <w:rFonts w:ascii="Arial" w:hAnsi="Arial" w:cs="Arial"/>
          <w:sz w:val="22"/>
          <w:szCs w:val="22"/>
        </w:rPr>
        <w:t>Wadden</w:t>
      </w:r>
      <w:proofErr w:type="spellEnd"/>
      <w:r w:rsidRPr="00820206">
        <w:rPr>
          <w:rFonts w:ascii="Arial" w:hAnsi="Arial" w:cs="Arial"/>
          <w:sz w:val="22"/>
          <w:szCs w:val="22"/>
        </w:rPr>
        <w:t xml:space="preserve"> Sea countries, overall policies and several measures for dealing with alien species are in place, although in none of the </w:t>
      </w:r>
      <w:proofErr w:type="spellStart"/>
      <w:r w:rsidRPr="00820206">
        <w:rPr>
          <w:rFonts w:ascii="Arial" w:hAnsi="Arial" w:cs="Arial"/>
          <w:sz w:val="22"/>
          <w:szCs w:val="22"/>
        </w:rPr>
        <w:t>countries</w:t>
      </w:r>
      <w:proofErr w:type="spellEnd"/>
      <w:r w:rsidRPr="00820206">
        <w:rPr>
          <w:rFonts w:ascii="Arial" w:hAnsi="Arial" w:cs="Arial"/>
          <w:sz w:val="22"/>
          <w:szCs w:val="22"/>
        </w:rPr>
        <w:t xml:space="preserve"> </w:t>
      </w:r>
      <w:proofErr w:type="spellStart"/>
      <w:r w:rsidRPr="00820206">
        <w:rPr>
          <w:rFonts w:ascii="Arial" w:hAnsi="Arial" w:cs="Arial"/>
          <w:sz w:val="22"/>
          <w:szCs w:val="22"/>
        </w:rPr>
        <w:t>Wadden</w:t>
      </w:r>
      <w:proofErr w:type="spellEnd"/>
      <w:r w:rsidRPr="00820206">
        <w:rPr>
          <w:rFonts w:ascii="Arial" w:hAnsi="Arial" w:cs="Arial"/>
          <w:sz w:val="22"/>
          <w:szCs w:val="22"/>
        </w:rPr>
        <w:t xml:space="preserve"> Sea specific measures or policies exist that are sufficiently comprehensive to cover all relevant aspects of alien species prevention and management.</w:t>
      </w:r>
    </w:p>
    <w:p w:rsidR="008536DE" w:rsidRPr="00820206" w:rsidRDefault="008536DE" w:rsidP="008536DE">
      <w:pPr>
        <w:rPr>
          <w:rFonts w:ascii="Arial" w:hAnsi="Arial" w:cs="Arial"/>
          <w:sz w:val="22"/>
          <w:szCs w:val="22"/>
        </w:rPr>
      </w:pPr>
      <w:r w:rsidRPr="00820206">
        <w:rPr>
          <w:rFonts w:ascii="Arial" w:hAnsi="Arial" w:cs="Arial"/>
          <w:sz w:val="22"/>
          <w:szCs w:val="22"/>
        </w:rPr>
        <w:t>.</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The coordination of the implementation of the Dutch policy is well developed. The policy applies to the whole NL, to both terrestrial and marine species. In Denmark there exists a national strategy (since 2008). There are practical experiences with the eradication of the </w:t>
      </w:r>
      <w:proofErr w:type="spellStart"/>
      <w:r w:rsidRPr="00820206">
        <w:rPr>
          <w:rFonts w:ascii="Arial" w:hAnsi="Arial" w:cs="Arial"/>
          <w:sz w:val="22"/>
          <w:szCs w:val="22"/>
        </w:rPr>
        <w:t>Rugose</w:t>
      </w:r>
      <w:proofErr w:type="spellEnd"/>
      <w:r w:rsidRPr="00820206">
        <w:rPr>
          <w:rFonts w:ascii="Arial" w:hAnsi="Arial" w:cs="Arial"/>
          <w:sz w:val="22"/>
          <w:szCs w:val="22"/>
        </w:rPr>
        <w:t xml:space="preserve"> rose and there is an action plan for the American mink.</w:t>
      </w:r>
    </w:p>
    <w:p w:rsidR="008536DE" w:rsidRPr="00820206" w:rsidRDefault="008536DE" w:rsidP="008536DE">
      <w:pPr>
        <w:rPr>
          <w:rFonts w:ascii="Arial" w:hAnsi="Arial" w:cs="Arial"/>
          <w:sz w:val="22"/>
          <w:szCs w:val="22"/>
        </w:rPr>
      </w:pPr>
      <w:r w:rsidRPr="00820206">
        <w:rPr>
          <w:rFonts w:ascii="Arial" w:hAnsi="Arial" w:cs="Arial"/>
          <w:sz w:val="22"/>
          <w:szCs w:val="22"/>
        </w:rPr>
        <w:lastRenderedPageBreak/>
        <w:t xml:space="preserve">In Germany there is a national strategy in accordance with the CBD and several </w:t>
      </w:r>
      <w:proofErr w:type="spellStart"/>
      <w:r w:rsidRPr="00820206">
        <w:rPr>
          <w:rFonts w:ascii="Arial" w:hAnsi="Arial" w:cs="Arial"/>
          <w:sz w:val="22"/>
          <w:szCs w:val="22"/>
        </w:rPr>
        <w:t>sectoral</w:t>
      </w:r>
      <w:proofErr w:type="spellEnd"/>
      <w:r w:rsidRPr="00820206">
        <w:rPr>
          <w:rFonts w:ascii="Arial" w:hAnsi="Arial" w:cs="Arial"/>
          <w:sz w:val="22"/>
          <w:szCs w:val="22"/>
        </w:rPr>
        <w:t xml:space="preserve"> approaches on the level of the federal states. There is a central platform for exchanging information on marine alien species. </w:t>
      </w:r>
    </w:p>
    <w:p w:rsidR="008536DE" w:rsidRPr="00820206" w:rsidRDefault="008536DE" w:rsidP="008536DE">
      <w:pPr>
        <w:rPr>
          <w:rFonts w:ascii="Arial" w:hAnsi="Arial" w:cs="Arial"/>
          <w:sz w:val="22"/>
          <w:szCs w:val="22"/>
        </w:rPr>
      </w:pPr>
    </w:p>
    <w:p w:rsidR="008536DE" w:rsidRPr="00820206" w:rsidRDefault="008536DE" w:rsidP="008536DE">
      <w:pPr>
        <w:pStyle w:val="Listenabsatz"/>
        <w:numPr>
          <w:ilvl w:val="1"/>
          <w:numId w:val="13"/>
        </w:numPr>
        <w:spacing w:line="276" w:lineRule="auto"/>
        <w:rPr>
          <w:rFonts w:ascii="Arial" w:hAnsi="Arial" w:cs="Arial"/>
          <w:b/>
          <w:sz w:val="22"/>
          <w:szCs w:val="22"/>
        </w:rPr>
      </w:pPr>
      <w:r w:rsidRPr="00820206">
        <w:rPr>
          <w:rFonts w:ascii="Arial" w:hAnsi="Arial" w:cs="Arial"/>
          <w:b/>
          <w:sz w:val="22"/>
          <w:szCs w:val="22"/>
        </w:rPr>
        <w:t>Strategic framework</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As stated above, the feasibility of the Strategic Framework will strongly depend on the testing of the various elements (early detection and rapid assessment, mitigation and control, dissemination) of a pilot Management and Action Plan, to be carried out within the anticipated LIFE+ project. </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The experiences from the LIFE+ project, as well as developments at the national and international level, in particular the recently publish proposal for an EU Regulation on IAS,  may well lead to the necessity of amending the strategic framework, but for the time being this framework is considered a solid basis for developing a common trilateral alien species management and action plan. </w:t>
      </w:r>
    </w:p>
    <w:p w:rsidR="008536DE" w:rsidRPr="00820206" w:rsidRDefault="008536DE" w:rsidP="008536DE">
      <w:pPr>
        <w:pStyle w:val="Listenabsatz"/>
        <w:rPr>
          <w:rFonts w:ascii="Arial" w:hAnsi="Arial" w:cs="Arial"/>
          <w:b/>
          <w:sz w:val="22"/>
          <w:szCs w:val="22"/>
        </w:rPr>
      </w:pPr>
    </w:p>
    <w:p w:rsidR="008536DE" w:rsidRPr="00820206" w:rsidRDefault="008536DE" w:rsidP="008536DE">
      <w:pPr>
        <w:pStyle w:val="Listenabsatz"/>
        <w:rPr>
          <w:rFonts w:ascii="Arial" w:hAnsi="Arial" w:cs="Arial"/>
          <w:b/>
          <w:sz w:val="22"/>
          <w:szCs w:val="22"/>
        </w:rPr>
      </w:pPr>
    </w:p>
    <w:p w:rsidR="008536DE" w:rsidRPr="00FA3CBA" w:rsidRDefault="008536DE" w:rsidP="008536DE">
      <w:pPr>
        <w:rPr>
          <w:rFonts w:ascii="Arial" w:hAnsi="Arial" w:cs="Arial"/>
          <w:b/>
        </w:rPr>
      </w:pPr>
      <w:r w:rsidRPr="00FA3CBA">
        <w:rPr>
          <w:rFonts w:ascii="Arial" w:hAnsi="Arial" w:cs="Arial"/>
          <w:b/>
        </w:rPr>
        <w:br w:type="page"/>
      </w:r>
    </w:p>
    <w:p w:rsidR="008536DE" w:rsidRPr="00054333" w:rsidRDefault="008536DE" w:rsidP="008536DE">
      <w:pPr>
        <w:pStyle w:val="Listenabsatz"/>
        <w:rPr>
          <w:rFonts w:ascii="Arial" w:hAnsi="Arial" w:cs="Arial"/>
          <w:b/>
          <w:sz w:val="22"/>
          <w:szCs w:val="22"/>
        </w:rPr>
      </w:pPr>
      <w:r w:rsidRPr="00054333">
        <w:rPr>
          <w:rFonts w:ascii="Arial" w:hAnsi="Arial" w:cs="Arial"/>
          <w:b/>
          <w:sz w:val="22"/>
          <w:szCs w:val="22"/>
        </w:rPr>
        <w:lastRenderedPageBreak/>
        <w:t>A</w:t>
      </w:r>
      <w:r w:rsidR="00250C94" w:rsidRPr="00054333">
        <w:rPr>
          <w:rFonts w:ascii="Arial" w:hAnsi="Arial" w:cs="Arial"/>
          <w:b/>
          <w:sz w:val="22"/>
          <w:szCs w:val="22"/>
        </w:rPr>
        <w:t>ppendix</w:t>
      </w:r>
      <w:r w:rsidRPr="00054333">
        <w:rPr>
          <w:rFonts w:ascii="Arial" w:hAnsi="Arial" w:cs="Arial"/>
          <w:b/>
          <w:sz w:val="22"/>
          <w:szCs w:val="22"/>
        </w:rPr>
        <w:t xml:space="preserve"> 1. Ad-hoc Working Group Alien Species (WG-AS)</w:t>
      </w:r>
    </w:p>
    <w:p w:rsidR="008536DE" w:rsidRPr="00FA3CBA" w:rsidRDefault="008536DE" w:rsidP="008536DE">
      <w:pPr>
        <w:pStyle w:val="Listenabsatz"/>
        <w:rPr>
          <w:rFonts w:ascii="Arial" w:hAnsi="Arial" w:cs="Arial"/>
          <w:b/>
        </w:rPr>
      </w:pPr>
    </w:p>
    <w:p w:rsidR="008536DE" w:rsidRPr="00FA3CBA" w:rsidRDefault="008536DE" w:rsidP="008536DE">
      <w:pPr>
        <w:pStyle w:val="Listenabsatz"/>
        <w:rPr>
          <w:rFonts w:ascii="Arial" w:hAnsi="Arial" w:cs="Arial"/>
          <w:b/>
        </w:rPr>
      </w:pPr>
    </w:p>
    <w:p w:rsidR="008536DE" w:rsidRPr="00FA3CBA" w:rsidRDefault="008536DE" w:rsidP="008536DE">
      <w:pPr>
        <w:contextualSpacing/>
        <w:rPr>
          <w:rFonts w:ascii="Arial" w:hAnsi="Arial" w:cs="Arial"/>
          <w:b/>
        </w:rPr>
      </w:pPr>
    </w:p>
    <w:p w:rsidR="008536DE" w:rsidRPr="00FA3CBA" w:rsidRDefault="008536DE" w:rsidP="008536DE">
      <w:pPr>
        <w:contextualSpacing/>
        <w:rPr>
          <w:rFonts w:ascii="Arial" w:hAnsi="Arial" w:cs="Arial"/>
          <w:b/>
          <w:u w:val="single"/>
        </w:rPr>
      </w:pPr>
      <w:r w:rsidRPr="00FA3CBA">
        <w:rPr>
          <w:rFonts w:ascii="Arial" w:hAnsi="Arial" w:cs="Arial"/>
          <w:b/>
          <w:u w:val="single"/>
        </w:rPr>
        <w:t>Netherlands</w:t>
      </w:r>
    </w:p>
    <w:p w:rsidR="008536DE" w:rsidRPr="00FA3CBA" w:rsidRDefault="008536DE" w:rsidP="008536DE">
      <w:pPr>
        <w:contextualSpacing/>
        <w:rPr>
          <w:rFonts w:ascii="Arial" w:hAnsi="Arial" w:cs="Arial"/>
        </w:rPr>
      </w:pPr>
    </w:p>
    <w:p w:rsidR="008536DE" w:rsidRPr="00FA3CBA" w:rsidRDefault="008536DE" w:rsidP="008536DE">
      <w:pPr>
        <w:contextualSpacing/>
        <w:rPr>
          <w:rFonts w:ascii="Arial" w:hAnsi="Arial" w:cs="Arial"/>
          <w:b/>
          <w:sz w:val="20"/>
          <w:szCs w:val="20"/>
        </w:rPr>
      </w:pPr>
      <w:proofErr w:type="spellStart"/>
      <w:r w:rsidRPr="00FA3CBA">
        <w:rPr>
          <w:rFonts w:ascii="Arial" w:hAnsi="Arial" w:cs="Arial"/>
          <w:b/>
          <w:sz w:val="20"/>
          <w:szCs w:val="20"/>
        </w:rPr>
        <w:t>Mr</w:t>
      </w:r>
      <w:proofErr w:type="spellEnd"/>
      <w:r w:rsidRPr="00FA3CBA">
        <w:rPr>
          <w:rFonts w:ascii="Arial" w:hAnsi="Arial" w:cs="Arial"/>
          <w:b/>
          <w:sz w:val="20"/>
          <w:szCs w:val="20"/>
        </w:rPr>
        <w:t xml:space="preserve"> </w:t>
      </w:r>
      <w:proofErr w:type="spellStart"/>
      <w:r w:rsidRPr="00FA3CBA">
        <w:rPr>
          <w:rFonts w:ascii="Arial" w:hAnsi="Arial" w:cs="Arial"/>
          <w:b/>
          <w:sz w:val="20"/>
          <w:szCs w:val="20"/>
        </w:rPr>
        <w:t>Saa</w:t>
      </w:r>
      <w:proofErr w:type="spellEnd"/>
      <w:r w:rsidRPr="00FA3CBA">
        <w:rPr>
          <w:rFonts w:ascii="Arial" w:hAnsi="Arial" w:cs="Arial"/>
          <w:b/>
          <w:sz w:val="20"/>
          <w:szCs w:val="20"/>
        </w:rPr>
        <w:t xml:space="preserve"> </w:t>
      </w:r>
      <w:proofErr w:type="spellStart"/>
      <w:r w:rsidRPr="00FA3CBA">
        <w:rPr>
          <w:rFonts w:ascii="Arial" w:hAnsi="Arial" w:cs="Arial"/>
          <w:b/>
          <w:sz w:val="20"/>
          <w:szCs w:val="20"/>
        </w:rPr>
        <w:t>Kabuta</w:t>
      </w:r>
      <w:proofErr w:type="spellEnd"/>
      <w:r w:rsidRPr="00FA3CBA">
        <w:rPr>
          <w:rFonts w:ascii="Arial" w:hAnsi="Arial" w:cs="Arial"/>
          <w:b/>
          <w:sz w:val="20"/>
          <w:szCs w:val="20"/>
        </w:rPr>
        <w:t xml:space="preserve"> </w:t>
      </w:r>
    </w:p>
    <w:p w:rsidR="008536DE" w:rsidRPr="00FA3CBA" w:rsidRDefault="008536DE" w:rsidP="008536DE">
      <w:pPr>
        <w:contextualSpacing/>
        <w:rPr>
          <w:rFonts w:ascii="Arial" w:hAnsi="Arial" w:cs="Arial"/>
          <w:sz w:val="20"/>
          <w:szCs w:val="20"/>
        </w:rPr>
      </w:pPr>
      <w:proofErr w:type="spellStart"/>
      <w:r w:rsidRPr="00FA3CBA">
        <w:rPr>
          <w:rFonts w:ascii="Arial" w:hAnsi="Arial" w:cs="Arial"/>
          <w:sz w:val="20"/>
          <w:szCs w:val="20"/>
        </w:rPr>
        <w:t>Rijkswaterstaat</w:t>
      </w:r>
      <w:proofErr w:type="spellEnd"/>
      <w:r w:rsidRPr="00FA3CBA">
        <w:rPr>
          <w:rFonts w:ascii="Arial" w:hAnsi="Arial" w:cs="Arial"/>
          <w:sz w:val="20"/>
          <w:szCs w:val="20"/>
        </w:rPr>
        <w:t xml:space="preserve"> </w:t>
      </w:r>
      <w:proofErr w:type="spellStart"/>
      <w:r w:rsidRPr="00FA3CBA">
        <w:rPr>
          <w:rFonts w:ascii="Arial" w:hAnsi="Arial" w:cs="Arial"/>
          <w:sz w:val="20"/>
          <w:szCs w:val="20"/>
        </w:rPr>
        <w:t>Waterdienst</w:t>
      </w:r>
      <w:proofErr w:type="spellEnd"/>
      <w:r w:rsidRPr="00FA3CBA">
        <w:rPr>
          <w:rFonts w:ascii="Arial" w:hAnsi="Arial" w:cs="Arial"/>
          <w:sz w:val="20"/>
          <w:szCs w:val="20"/>
        </w:rPr>
        <w:br/>
        <w:t>Ministry Infrastructure and Environment</w:t>
      </w:r>
    </w:p>
    <w:p w:rsidR="008536DE" w:rsidRPr="00FA3CBA" w:rsidRDefault="008536DE" w:rsidP="008536DE">
      <w:pPr>
        <w:contextualSpacing/>
        <w:rPr>
          <w:rFonts w:ascii="Arial" w:hAnsi="Arial" w:cs="Arial"/>
          <w:sz w:val="20"/>
          <w:szCs w:val="20"/>
        </w:rPr>
      </w:pPr>
    </w:p>
    <w:p w:rsidR="008536DE" w:rsidRPr="00FA3CBA" w:rsidRDefault="008536DE" w:rsidP="008536DE">
      <w:pPr>
        <w:contextualSpacing/>
        <w:rPr>
          <w:rFonts w:ascii="Arial" w:hAnsi="Arial" w:cs="Arial"/>
          <w:b/>
          <w:sz w:val="20"/>
          <w:szCs w:val="20"/>
        </w:rPr>
      </w:pPr>
      <w:proofErr w:type="spellStart"/>
      <w:r w:rsidRPr="00FA3CBA">
        <w:rPr>
          <w:rFonts w:ascii="Arial" w:hAnsi="Arial" w:cs="Arial"/>
          <w:b/>
          <w:sz w:val="20"/>
          <w:szCs w:val="20"/>
        </w:rPr>
        <w:t>Mr</w:t>
      </w:r>
      <w:proofErr w:type="spellEnd"/>
      <w:r w:rsidRPr="00FA3CBA">
        <w:rPr>
          <w:rFonts w:ascii="Arial" w:hAnsi="Arial" w:cs="Arial"/>
          <w:b/>
          <w:sz w:val="20"/>
          <w:szCs w:val="20"/>
        </w:rPr>
        <w:t xml:space="preserve"> Sander Smolders</w:t>
      </w:r>
    </w:p>
    <w:p w:rsidR="008536DE" w:rsidRPr="00FA3CBA" w:rsidRDefault="008536DE" w:rsidP="008536DE">
      <w:pPr>
        <w:contextualSpacing/>
        <w:rPr>
          <w:rFonts w:ascii="Arial" w:hAnsi="Arial" w:cs="Arial"/>
          <w:sz w:val="20"/>
          <w:szCs w:val="20"/>
        </w:rPr>
      </w:pPr>
      <w:proofErr w:type="spellStart"/>
      <w:r w:rsidRPr="00FA3CBA">
        <w:rPr>
          <w:rFonts w:ascii="Arial" w:hAnsi="Arial" w:cs="Arial"/>
          <w:sz w:val="20"/>
          <w:szCs w:val="20"/>
        </w:rPr>
        <w:t>nVWA</w:t>
      </w:r>
      <w:proofErr w:type="spellEnd"/>
      <w:r w:rsidRPr="00FA3CBA">
        <w:rPr>
          <w:rFonts w:ascii="Arial" w:hAnsi="Arial" w:cs="Arial"/>
          <w:sz w:val="20"/>
          <w:szCs w:val="20"/>
        </w:rPr>
        <w:t xml:space="preserve">, Team </w:t>
      </w:r>
      <w:proofErr w:type="spellStart"/>
      <w:r w:rsidRPr="00FA3CBA">
        <w:rPr>
          <w:rFonts w:ascii="Arial" w:hAnsi="Arial" w:cs="Arial"/>
          <w:sz w:val="20"/>
          <w:szCs w:val="20"/>
        </w:rPr>
        <w:t>Invasieve</w:t>
      </w:r>
      <w:proofErr w:type="spellEnd"/>
      <w:r w:rsidRPr="00FA3CBA">
        <w:rPr>
          <w:rFonts w:ascii="Arial" w:hAnsi="Arial" w:cs="Arial"/>
          <w:sz w:val="20"/>
          <w:szCs w:val="20"/>
        </w:rPr>
        <w:t xml:space="preserve"> </w:t>
      </w:r>
      <w:proofErr w:type="spellStart"/>
      <w:r w:rsidRPr="00FA3CBA">
        <w:rPr>
          <w:rFonts w:ascii="Arial" w:hAnsi="Arial" w:cs="Arial"/>
          <w:sz w:val="20"/>
          <w:szCs w:val="20"/>
        </w:rPr>
        <w:t>Exoten</w:t>
      </w:r>
      <w:proofErr w:type="spellEnd"/>
      <w:r w:rsidRPr="00FA3CBA">
        <w:rPr>
          <w:rFonts w:ascii="Arial" w:hAnsi="Arial" w:cs="Arial"/>
          <w:sz w:val="20"/>
          <w:szCs w:val="20"/>
        </w:rPr>
        <w:t xml:space="preserve"> (TIE)</w:t>
      </w:r>
    </w:p>
    <w:p w:rsidR="008536DE" w:rsidRPr="00FA3CBA" w:rsidRDefault="008536DE" w:rsidP="008536DE">
      <w:pPr>
        <w:contextualSpacing/>
        <w:rPr>
          <w:rFonts w:ascii="Arial" w:hAnsi="Arial" w:cs="Arial"/>
          <w:sz w:val="20"/>
          <w:szCs w:val="20"/>
        </w:rPr>
      </w:pPr>
      <w:r w:rsidRPr="00FA3CBA">
        <w:rPr>
          <w:rFonts w:ascii="Arial" w:hAnsi="Arial" w:cs="Arial"/>
          <w:sz w:val="20"/>
          <w:szCs w:val="20"/>
        </w:rPr>
        <w:t xml:space="preserve">Ministry Economic Affairs </w:t>
      </w:r>
    </w:p>
    <w:p w:rsidR="008536DE" w:rsidRPr="00FA3CBA" w:rsidRDefault="008536DE" w:rsidP="008536DE">
      <w:pPr>
        <w:contextualSpacing/>
        <w:rPr>
          <w:rFonts w:ascii="Arial" w:hAnsi="Arial" w:cs="Arial"/>
          <w:sz w:val="20"/>
          <w:szCs w:val="20"/>
        </w:rPr>
      </w:pPr>
    </w:p>
    <w:p w:rsidR="008536DE" w:rsidRPr="00FA3CBA" w:rsidRDefault="008536DE" w:rsidP="008536DE">
      <w:pPr>
        <w:contextualSpacing/>
        <w:rPr>
          <w:rFonts w:ascii="Arial" w:hAnsi="Arial" w:cs="Arial"/>
          <w:sz w:val="20"/>
          <w:szCs w:val="20"/>
        </w:rPr>
      </w:pPr>
    </w:p>
    <w:p w:rsidR="008536DE" w:rsidRPr="00FA3CBA" w:rsidRDefault="008536DE" w:rsidP="008536DE">
      <w:pPr>
        <w:contextualSpacing/>
        <w:rPr>
          <w:rFonts w:ascii="Arial" w:hAnsi="Arial" w:cs="Arial"/>
          <w:b/>
          <w:u w:val="single"/>
        </w:rPr>
      </w:pPr>
      <w:r w:rsidRPr="00FA3CBA">
        <w:rPr>
          <w:rFonts w:ascii="Arial" w:hAnsi="Arial" w:cs="Arial"/>
          <w:b/>
          <w:u w:val="single"/>
        </w:rPr>
        <w:t>Germany</w:t>
      </w:r>
    </w:p>
    <w:p w:rsidR="008536DE" w:rsidRPr="00FA3CBA" w:rsidRDefault="008536DE" w:rsidP="008536DE">
      <w:pPr>
        <w:contextualSpacing/>
        <w:rPr>
          <w:rFonts w:ascii="Arial" w:hAnsi="Arial" w:cs="Arial"/>
          <w:sz w:val="20"/>
          <w:szCs w:val="20"/>
        </w:rPr>
      </w:pPr>
    </w:p>
    <w:p w:rsidR="008536DE" w:rsidRPr="00FA3CBA" w:rsidRDefault="008536DE" w:rsidP="008536DE">
      <w:pPr>
        <w:contextualSpacing/>
        <w:rPr>
          <w:rFonts w:ascii="Arial" w:hAnsi="Arial" w:cs="Arial"/>
          <w:b/>
          <w:sz w:val="20"/>
          <w:szCs w:val="20"/>
        </w:rPr>
      </w:pPr>
      <w:proofErr w:type="spellStart"/>
      <w:r w:rsidRPr="00FA3CBA">
        <w:rPr>
          <w:rFonts w:ascii="Arial" w:hAnsi="Arial" w:cs="Arial"/>
          <w:b/>
          <w:sz w:val="20"/>
          <w:szCs w:val="20"/>
        </w:rPr>
        <w:t>Ms</w:t>
      </w:r>
      <w:proofErr w:type="spellEnd"/>
      <w:r w:rsidRPr="00FA3CBA">
        <w:rPr>
          <w:rFonts w:ascii="Arial" w:hAnsi="Arial" w:cs="Arial"/>
          <w:b/>
          <w:sz w:val="20"/>
          <w:szCs w:val="20"/>
        </w:rPr>
        <w:t xml:space="preserve"> Vera </w:t>
      </w:r>
      <w:proofErr w:type="spellStart"/>
      <w:r w:rsidRPr="00FA3CBA">
        <w:rPr>
          <w:rFonts w:ascii="Arial" w:hAnsi="Arial" w:cs="Arial"/>
          <w:b/>
          <w:sz w:val="20"/>
          <w:szCs w:val="20"/>
        </w:rPr>
        <w:t>Knoke</w:t>
      </w:r>
      <w:proofErr w:type="spellEnd"/>
    </w:p>
    <w:p w:rsidR="008536DE" w:rsidRPr="00A92691" w:rsidRDefault="008536DE" w:rsidP="008536DE">
      <w:pPr>
        <w:contextualSpacing/>
        <w:jc w:val="both"/>
        <w:rPr>
          <w:rFonts w:ascii="Arial" w:hAnsi="Arial" w:cs="Arial"/>
          <w:sz w:val="20"/>
          <w:szCs w:val="20"/>
          <w:lang w:val="de-DE"/>
        </w:rPr>
      </w:pPr>
      <w:r w:rsidRPr="00A92691">
        <w:rPr>
          <w:rFonts w:ascii="Arial" w:hAnsi="Arial" w:cs="Arial"/>
          <w:sz w:val="20"/>
          <w:szCs w:val="20"/>
          <w:lang w:val="de-DE"/>
        </w:rPr>
        <w:t xml:space="preserve">Ministerium für Energiewende, Landwirtschaft, Umwelt und ländliche Räume </w:t>
      </w:r>
    </w:p>
    <w:p w:rsidR="008536DE" w:rsidRPr="00A92691" w:rsidRDefault="008536DE" w:rsidP="008536DE">
      <w:pPr>
        <w:contextualSpacing/>
        <w:jc w:val="both"/>
        <w:rPr>
          <w:rFonts w:ascii="Arial" w:hAnsi="Arial" w:cs="Arial"/>
          <w:sz w:val="20"/>
          <w:szCs w:val="20"/>
          <w:lang w:val="de-DE"/>
        </w:rPr>
      </w:pPr>
      <w:r w:rsidRPr="00A92691">
        <w:rPr>
          <w:rFonts w:ascii="Arial" w:hAnsi="Arial" w:cs="Arial"/>
          <w:sz w:val="20"/>
          <w:szCs w:val="20"/>
          <w:lang w:val="de-DE"/>
        </w:rPr>
        <w:t xml:space="preserve">Schleswig-Holstein </w:t>
      </w:r>
    </w:p>
    <w:p w:rsidR="008536DE" w:rsidRPr="00A92691" w:rsidRDefault="008536DE" w:rsidP="008536DE">
      <w:pPr>
        <w:contextualSpacing/>
        <w:rPr>
          <w:rFonts w:ascii="Arial" w:hAnsi="Arial" w:cs="Arial"/>
          <w:sz w:val="20"/>
          <w:szCs w:val="20"/>
          <w:lang w:val="de-DE"/>
        </w:rPr>
      </w:pPr>
    </w:p>
    <w:p w:rsidR="008536DE" w:rsidRPr="00A92691" w:rsidRDefault="008536DE" w:rsidP="008536DE">
      <w:pPr>
        <w:contextualSpacing/>
        <w:rPr>
          <w:rFonts w:ascii="Arial" w:hAnsi="Arial" w:cs="Arial"/>
          <w:b/>
          <w:sz w:val="20"/>
          <w:szCs w:val="20"/>
          <w:lang w:val="de-DE"/>
        </w:rPr>
      </w:pPr>
      <w:proofErr w:type="spellStart"/>
      <w:r w:rsidRPr="00A92691">
        <w:rPr>
          <w:rFonts w:ascii="Arial" w:hAnsi="Arial" w:cs="Arial"/>
          <w:b/>
          <w:sz w:val="20"/>
          <w:szCs w:val="20"/>
          <w:lang w:val="de-DE"/>
        </w:rPr>
        <w:t>Mr</w:t>
      </w:r>
      <w:proofErr w:type="spellEnd"/>
      <w:r w:rsidRPr="00A92691">
        <w:rPr>
          <w:rFonts w:ascii="Arial" w:hAnsi="Arial" w:cs="Arial"/>
          <w:b/>
          <w:sz w:val="20"/>
          <w:szCs w:val="20"/>
          <w:lang w:val="de-DE"/>
        </w:rPr>
        <w:t xml:space="preserve"> Gregor Scheiffarth</w:t>
      </w:r>
    </w:p>
    <w:p w:rsidR="008536DE" w:rsidRPr="00A92691" w:rsidRDefault="008536DE" w:rsidP="008536DE">
      <w:pPr>
        <w:contextualSpacing/>
        <w:rPr>
          <w:rFonts w:ascii="Arial" w:hAnsi="Arial" w:cs="Arial"/>
          <w:sz w:val="20"/>
          <w:szCs w:val="20"/>
          <w:lang w:val="de-DE"/>
        </w:rPr>
      </w:pPr>
      <w:r w:rsidRPr="00A92691">
        <w:rPr>
          <w:rFonts w:ascii="Arial" w:hAnsi="Arial" w:cs="Arial"/>
          <w:sz w:val="20"/>
          <w:szCs w:val="20"/>
          <w:lang w:val="de-DE"/>
        </w:rPr>
        <w:t>Nationalparkverwaltung Niedersächsisches Wattenmeer</w:t>
      </w:r>
    </w:p>
    <w:p w:rsidR="008536DE" w:rsidRPr="00FA3CBA" w:rsidRDefault="008536DE" w:rsidP="008536DE">
      <w:pPr>
        <w:contextualSpacing/>
        <w:rPr>
          <w:rFonts w:ascii="Arial" w:hAnsi="Arial" w:cs="Arial"/>
          <w:sz w:val="20"/>
          <w:szCs w:val="20"/>
        </w:rPr>
      </w:pPr>
      <w:r w:rsidRPr="00FA3CBA">
        <w:rPr>
          <w:rFonts w:ascii="Arial" w:hAnsi="Arial" w:cs="Arial"/>
          <w:sz w:val="20"/>
          <w:szCs w:val="20"/>
        </w:rPr>
        <w:t>Lower Saxony</w:t>
      </w:r>
    </w:p>
    <w:p w:rsidR="008536DE" w:rsidRPr="00FA3CBA" w:rsidRDefault="008536DE" w:rsidP="008536DE">
      <w:pPr>
        <w:contextualSpacing/>
        <w:rPr>
          <w:rFonts w:ascii="Arial" w:hAnsi="Arial" w:cs="Arial"/>
          <w:sz w:val="20"/>
          <w:szCs w:val="20"/>
        </w:rPr>
      </w:pPr>
    </w:p>
    <w:p w:rsidR="008536DE" w:rsidRPr="00FA3CBA" w:rsidRDefault="008536DE" w:rsidP="008536DE">
      <w:pPr>
        <w:contextualSpacing/>
        <w:rPr>
          <w:rFonts w:ascii="Arial" w:hAnsi="Arial" w:cs="Arial"/>
          <w:b/>
          <w:sz w:val="20"/>
          <w:szCs w:val="20"/>
        </w:rPr>
      </w:pPr>
      <w:proofErr w:type="spellStart"/>
      <w:r w:rsidRPr="00FA3CBA">
        <w:rPr>
          <w:rFonts w:ascii="Arial" w:hAnsi="Arial" w:cs="Arial"/>
          <w:b/>
          <w:sz w:val="20"/>
          <w:szCs w:val="20"/>
        </w:rPr>
        <w:t>Mr</w:t>
      </w:r>
      <w:proofErr w:type="spellEnd"/>
      <w:r w:rsidRPr="00FA3CBA">
        <w:rPr>
          <w:rFonts w:ascii="Arial" w:hAnsi="Arial" w:cs="Arial"/>
          <w:b/>
          <w:sz w:val="20"/>
          <w:szCs w:val="20"/>
        </w:rPr>
        <w:t xml:space="preserve"> Manfred </w:t>
      </w:r>
      <w:proofErr w:type="spellStart"/>
      <w:r w:rsidRPr="00FA3CBA">
        <w:rPr>
          <w:rFonts w:ascii="Arial" w:hAnsi="Arial" w:cs="Arial"/>
          <w:b/>
          <w:sz w:val="20"/>
          <w:szCs w:val="20"/>
        </w:rPr>
        <w:t>Rolke</w:t>
      </w:r>
      <w:proofErr w:type="spellEnd"/>
    </w:p>
    <w:p w:rsidR="008536DE" w:rsidRPr="00FA3CBA" w:rsidRDefault="008536DE" w:rsidP="008536DE">
      <w:pPr>
        <w:contextualSpacing/>
        <w:rPr>
          <w:rFonts w:ascii="Arial" w:hAnsi="Arial" w:cs="Arial"/>
          <w:b/>
          <w:sz w:val="20"/>
          <w:szCs w:val="20"/>
        </w:rPr>
      </w:pPr>
      <w:r w:rsidRPr="00FA3CBA">
        <w:rPr>
          <w:rFonts w:ascii="Arial" w:hAnsi="Arial" w:cs="Arial"/>
          <w:sz w:val="20"/>
          <w:szCs w:val="20"/>
        </w:rPr>
        <w:t>BSH</w:t>
      </w:r>
    </w:p>
    <w:p w:rsidR="008536DE" w:rsidRPr="00FA3CBA" w:rsidRDefault="008536DE" w:rsidP="008536DE">
      <w:pPr>
        <w:contextualSpacing/>
        <w:rPr>
          <w:rFonts w:ascii="Arial" w:hAnsi="Arial" w:cs="Arial"/>
          <w:sz w:val="20"/>
          <w:szCs w:val="20"/>
        </w:rPr>
      </w:pPr>
    </w:p>
    <w:p w:rsidR="008536DE" w:rsidRPr="00FA3CBA" w:rsidRDefault="008536DE" w:rsidP="008536DE">
      <w:pPr>
        <w:contextualSpacing/>
        <w:rPr>
          <w:rFonts w:ascii="Arial" w:hAnsi="Arial" w:cs="Arial"/>
          <w:sz w:val="20"/>
          <w:szCs w:val="20"/>
        </w:rPr>
      </w:pPr>
    </w:p>
    <w:p w:rsidR="008536DE" w:rsidRPr="00FA3CBA" w:rsidRDefault="008536DE" w:rsidP="008536DE">
      <w:pPr>
        <w:contextualSpacing/>
        <w:rPr>
          <w:rFonts w:ascii="Arial" w:hAnsi="Arial" w:cs="Arial"/>
          <w:b/>
          <w:u w:val="single"/>
        </w:rPr>
      </w:pPr>
      <w:r w:rsidRPr="00FA3CBA">
        <w:rPr>
          <w:rFonts w:ascii="Arial" w:hAnsi="Arial" w:cs="Arial"/>
          <w:b/>
          <w:u w:val="single"/>
        </w:rPr>
        <w:t>Denmark</w:t>
      </w:r>
    </w:p>
    <w:p w:rsidR="008536DE" w:rsidRPr="00FA3CBA" w:rsidRDefault="008536DE" w:rsidP="008536DE">
      <w:pPr>
        <w:contextualSpacing/>
        <w:rPr>
          <w:rFonts w:ascii="Arial" w:hAnsi="Arial" w:cs="Arial"/>
          <w:sz w:val="20"/>
          <w:szCs w:val="20"/>
        </w:rPr>
      </w:pPr>
    </w:p>
    <w:p w:rsidR="008536DE" w:rsidRPr="00FA3CBA" w:rsidRDefault="008536DE" w:rsidP="008536DE">
      <w:pPr>
        <w:contextualSpacing/>
        <w:rPr>
          <w:rFonts w:ascii="Arial" w:hAnsi="Arial" w:cs="Arial"/>
          <w:b/>
          <w:sz w:val="20"/>
          <w:szCs w:val="20"/>
        </w:rPr>
      </w:pPr>
      <w:proofErr w:type="spellStart"/>
      <w:r w:rsidRPr="00FA3CBA">
        <w:rPr>
          <w:rFonts w:ascii="Arial" w:hAnsi="Arial" w:cs="Arial"/>
          <w:b/>
          <w:sz w:val="20"/>
          <w:szCs w:val="20"/>
        </w:rPr>
        <w:t>Ms</w:t>
      </w:r>
      <w:proofErr w:type="spellEnd"/>
      <w:r w:rsidRPr="00FA3CBA">
        <w:rPr>
          <w:rFonts w:ascii="Arial" w:hAnsi="Arial" w:cs="Arial"/>
          <w:b/>
          <w:sz w:val="20"/>
          <w:szCs w:val="20"/>
        </w:rPr>
        <w:t xml:space="preserve"> Camilla </w:t>
      </w:r>
      <w:proofErr w:type="spellStart"/>
      <w:r w:rsidRPr="00FA3CBA">
        <w:rPr>
          <w:rFonts w:ascii="Arial" w:hAnsi="Arial" w:cs="Arial"/>
          <w:b/>
          <w:sz w:val="20"/>
          <w:szCs w:val="20"/>
        </w:rPr>
        <w:t>Uldal</w:t>
      </w:r>
      <w:proofErr w:type="spellEnd"/>
      <w:r w:rsidRPr="00FA3CBA">
        <w:rPr>
          <w:rFonts w:ascii="Arial" w:hAnsi="Arial" w:cs="Arial"/>
          <w:b/>
          <w:sz w:val="20"/>
          <w:szCs w:val="20"/>
        </w:rPr>
        <w:t xml:space="preserve"> </w:t>
      </w:r>
    </w:p>
    <w:p w:rsidR="008536DE" w:rsidRPr="00FA3CBA" w:rsidRDefault="008536DE" w:rsidP="008536DE">
      <w:pPr>
        <w:contextualSpacing/>
        <w:rPr>
          <w:rStyle w:val="Hyperlink"/>
          <w:rFonts w:ascii="Arial" w:hAnsi="Arial" w:cs="Arial"/>
          <w:sz w:val="20"/>
          <w:szCs w:val="20"/>
        </w:rPr>
      </w:pPr>
      <w:proofErr w:type="spellStart"/>
      <w:r w:rsidRPr="00FA3CBA">
        <w:rPr>
          <w:rFonts w:ascii="Arial" w:hAnsi="Arial" w:cs="Arial"/>
          <w:sz w:val="20"/>
          <w:szCs w:val="20"/>
        </w:rPr>
        <w:t>Miljøministeriet</w:t>
      </w:r>
      <w:proofErr w:type="spellEnd"/>
      <w:r w:rsidRPr="00FA3CBA">
        <w:rPr>
          <w:rFonts w:ascii="Arial" w:hAnsi="Arial" w:cs="Arial"/>
          <w:sz w:val="20"/>
          <w:szCs w:val="20"/>
        </w:rPr>
        <w:t>/Ministry of Environment</w:t>
      </w:r>
      <w:r w:rsidRPr="00FA3CBA">
        <w:t xml:space="preserve"> </w:t>
      </w:r>
      <w:r w:rsidRPr="00FA3CBA">
        <w:br/>
      </w:r>
      <w:proofErr w:type="spellStart"/>
      <w:r w:rsidRPr="00FA3CBA">
        <w:rPr>
          <w:rFonts w:ascii="Arial" w:hAnsi="Arial" w:cs="Arial"/>
          <w:sz w:val="20"/>
          <w:szCs w:val="20"/>
        </w:rPr>
        <w:t>Naturstyrelsen</w:t>
      </w:r>
      <w:proofErr w:type="spellEnd"/>
      <w:r w:rsidRPr="00FA3CBA">
        <w:rPr>
          <w:rFonts w:ascii="Arial" w:hAnsi="Arial" w:cs="Arial"/>
          <w:sz w:val="20"/>
          <w:szCs w:val="20"/>
        </w:rPr>
        <w:t>/Nature Agency</w:t>
      </w:r>
      <w:r w:rsidRPr="00FA3CBA">
        <w:t xml:space="preserve"> </w:t>
      </w:r>
      <w:r w:rsidRPr="00FA3CBA">
        <w:br/>
      </w:r>
    </w:p>
    <w:p w:rsidR="008536DE" w:rsidRPr="00FA3CBA" w:rsidRDefault="008536DE" w:rsidP="008536DE">
      <w:pPr>
        <w:pStyle w:val="Listenabsatz"/>
        <w:rPr>
          <w:rFonts w:ascii="Arial" w:hAnsi="Arial" w:cs="Arial"/>
          <w:b/>
        </w:rPr>
      </w:pPr>
    </w:p>
    <w:p w:rsidR="008536DE" w:rsidRPr="00FA3CBA" w:rsidRDefault="008536DE" w:rsidP="008536DE">
      <w:pPr>
        <w:rPr>
          <w:rFonts w:ascii="Arial" w:hAnsi="Arial" w:cs="Arial"/>
          <w:b/>
        </w:rPr>
      </w:pPr>
      <w:r w:rsidRPr="00FA3CBA">
        <w:rPr>
          <w:rFonts w:ascii="Arial" w:hAnsi="Arial" w:cs="Arial"/>
          <w:b/>
        </w:rPr>
        <w:br w:type="page"/>
      </w:r>
    </w:p>
    <w:p w:rsidR="008536DE" w:rsidRPr="00820206" w:rsidRDefault="008536DE" w:rsidP="008536DE">
      <w:pPr>
        <w:pStyle w:val="Listenabsatz"/>
        <w:rPr>
          <w:rFonts w:ascii="Arial" w:hAnsi="Arial" w:cs="Arial"/>
          <w:b/>
          <w:sz w:val="22"/>
          <w:szCs w:val="22"/>
        </w:rPr>
      </w:pPr>
      <w:r w:rsidRPr="00820206">
        <w:rPr>
          <w:rFonts w:ascii="Arial" w:hAnsi="Arial" w:cs="Arial"/>
          <w:b/>
          <w:sz w:val="22"/>
          <w:szCs w:val="22"/>
        </w:rPr>
        <w:lastRenderedPageBreak/>
        <w:t>A</w:t>
      </w:r>
      <w:r w:rsidR="00250C94" w:rsidRPr="00820206">
        <w:rPr>
          <w:rFonts w:ascii="Arial" w:hAnsi="Arial" w:cs="Arial"/>
          <w:b/>
          <w:sz w:val="22"/>
          <w:szCs w:val="22"/>
        </w:rPr>
        <w:t>ppendix</w:t>
      </w:r>
      <w:r w:rsidRPr="00820206">
        <w:rPr>
          <w:rFonts w:ascii="Arial" w:hAnsi="Arial" w:cs="Arial"/>
          <w:b/>
          <w:sz w:val="22"/>
          <w:szCs w:val="22"/>
        </w:rPr>
        <w:t xml:space="preserve"> 2. NATIONAL POLICIES AND MEASURES</w:t>
      </w:r>
    </w:p>
    <w:p w:rsidR="008536DE" w:rsidRPr="00820206" w:rsidRDefault="008536DE" w:rsidP="008536DE">
      <w:pPr>
        <w:pStyle w:val="Listenabsatz"/>
        <w:rPr>
          <w:rFonts w:ascii="Arial" w:hAnsi="Arial" w:cs="Arial"/>
          <w:b/>
          <w:sz w:val="22"/>
          <w:szCs w:val="22"/>
        </w:rPr>
      </w:pPr>
    </w:p>
    <w:p w:rsidR="008536DE" w:rsidRPr="00820206" w:rsidRDefault="008536DE" w:rsidP="008536DE">
      <w:pPr>
        <w:rPr>
          <w:rFonts w:ascii="Arial" w:hAnsi="Arial" w:cs="Arial"/>
          <w:b/>
          <w:sz w:val="22"/>
          <w:szCs w:val="22"/>
        </w:rPr>
      </w:pPr>
    </w:p>
    <w:p w:rsidR="008536DE" w:rsidRPr="00820206" w:rsidRDefault="008536DE" w:rsidP="008536DE">
      <w:pPr>
        <w:pStyle w:val="Listenabsatz"/>
        <w:numPr>
          <w:ilvl w:val="0"/>
          <w:numId w:val="15"/>
        </w:numPr>
        <w:spacing w:line="276" w:lineRule="auto"/>
        <w:rPr>
          <w:rFonts w:ascii="Arial" w:hAnsi="Arial" w:cs="Arial"/>
          <w:b/>
          <w:sz w:val="22"/>
          <w:szCs w:val="22"/>
        </w:rPr>
      </w:pPr>
      <w:r w:rsidRPr="00820206">
        <w:rPr>
          <w:rFonts w:ascii="Arial" w:hAnsi="Arial" w:cs="Arial"/>
          <w:b/>
          <w:sz w:val="22"/>
          <w:szCs w:val="22"/>
        </w:rPr>
        <w:t>National obligations resulting from international agreements</w:t>
      </w:r>
    </w:p>
    <w:p w:rsidR="008536DE" w:rsidRPr="00820206" w:rsidRDefault="008536DE" w:rsidP="008536DE">
      <w:pPr>
        <w:rPr>
          <w:rFonts w:ascii="Arial" w:hAnsi="Arial" w:cs="Arial"/>
          <w:b/>
          <w:sz w:val="22"/>
          <w:szCs w:val="22"/>
        </w:rPr>
      </w:pPr>
    </w:p>
    <w:p w:rsidR="008536DE" w:rsidRPr="00820206" w:rsidRDefault="008536DE" w:rsidP="008536DE">
      <w:pPr>
        <w:rPr>
          <w:rFonts w:ascii="Arial" w:hAnsi="Arial" w:cs="Arial"/>
          <w:sz w:val="22"/>
          <w:szCs w:val="22"/>
        </w:rPr>
      </w:pPr>
      <w:r w:rsidRPr="00820206">
        <w:rPr>
          <w:rFonts w:ascii="Arial" w:hAnsi="Arial" w:cs="Arial"/>
          <w:sz w:val="22"/>
          <w:szCs w:val="22"/>
        </w:rPr>
        <w:t xml:space="preserve">All three </w:t>
      </w:r>
      <w:proofErr w:type="spellStart"/>
      <w:r w:rsidRPr="00820206">
        <w:rPr>
          <w:rFonts w:ascii="Arial" w:hAnsi="Arial" w:cs="Arial"/>
          <w:sz w:val="22"/>
          <w:szCs w:val="22"/>
        </w:rPr>
        <w:t>Wadden</w:t>
      </w:r>
      <w:proofErr w:type="spellEnd"/>
      <w:r w:rsidRPr="00820206">
        <w:rPr>
          <w:rFonts w:ascii="Arial" w:hAnsi="Arial" w:cs="Arial"/>
          <w:sz w:val="22"/>
          <w:szCs w:val="22"/>
        </w:rPr>
        <w:t xml:space="preserve"> Sea states are party to the following international conventions/EU directives and regulations which are relevant for national alien species policies.</w:t>
      </w:r>
    </w:p>
    <w:p w:rsidR="008536DE" w:rsidRPr="00820206" w:rsidRDefault="008536DE" w:rsidP="008536DE">
      <w:pPr>
        <w:rPr>
          <w:rFonts w:ascii="Arial" w:hAnsi="Arial" w:cs="Arial"/>
          <w:sz w:val="22"/>
          <w:szCs w:val="22"/>
        </w:rPr>
      </w:pPr>
    </w:p>
    <w:p w:rsidR="008536DE" w:rsidRPr="00820206" w:rsidRDefault="008536DE" w:rsidP="008536DE">
      <w:pPr>
        <w:rPr>
          <w:rFonts w:ascii="Arial" w:hAnsi="Arial" w:cs="Arial"/>
          <w:sz w:val="22"/>
          <w:szCs w:val="22"/>
        </w:rPr>
      </w:pPr>
      <w:r w:rsidRPr="00820206">
        <w:rPr>
          <w:rFonts w:ascii="Arial" w:hAnsi="Arial" w:cs="Arial"/>
          <w:i/>
          <w:sz w:val="22"/>
          <w:szCs w:val="22"/>
        </w:rPr>
        <w:t>Convention on Biological Diversity</w:t>
      </w:r>
      <w:r w:rsidRPr="00820206">
        <w:rPr>
          <w:rFonts w:ascii="Arial" w:hAnsi="Arial" w:cs="Arial"/>
          <w:sz w:val="22"/>
          <w:szCs w:val="22"/>
        </w:rPr>
        <w:t xml:space="preserve">.  </w:t>
      </w:r>
      <w:proofErr w:type="spellStart"/>
      <w:r w:rsidRPr="00820206">
        <w:rPr>
          <w:rFonts w:ascii="Arial" w:hAnsi="Arial" w:cs="Arial"/>
          <w:sz w:val="22"/>
          <w:szCs w:val="22"/>
        </w:rPr>
        <w:t>Recognises</w:t>
      </w:r>
      <w:proofErr w:type="spellEnd"/>
      <w:r w:rsidRPr="00820206">
        <w:rPr>
          <w:rFonts w:ascii="Arial" w:hAnsi="Arial" w:cs="Arial"/>
          <w:sz w:val="22"/>
          <w:szCs w:val="22"/>
        </w:rPr>
        <w:t xml:space="preserve"> the spread of species to far beyond their original habitats as the result of human activity as one of the most important causes of the decline in biodiversity. For this reason the Convention includes the requirement under Section 8h that countries develop policy to prevent the introduction of species that threaten native species or ecosystems. </w:t>
      </w:r>
    </w:p>
    <w:p w:rsidR="008536DE" w:rsidRPr="00820206" w:rsidRDefault="008536DE" w:rsidP="008536DE">
      <w:pPr>
        <w:rPr>
          <w:rFonts w:ascii="Arial" w:hAnsi="Arial" w:cs="Arial"/>
          <w:sz w:val="22"/>
          <w:szCs w:val="22"/>
        </w:rPr>
      </w:pPr>
      <w:r w:rsidRPr="00820206">
        <w:rPr>
          <w:rFonts w:ascii="Arial" w:hAnsi="Arial" w:cs="Arial"/>
          <w:i/>
          <w:sz w:val="22"/>
          <w:szCs w:val="22"/>
        </w:rPr>
        <w:t>Convention on the conservation of European wildlife and natural habitats (Bern Convention).</w:t>
      </w:r>
      <w:r w:rsidRPr="00820206">
        <w:rPr>
          <w:rFonts w:ascii="Arial" w:hAnsi="Arial" w:cs="Arial"/>
          <w:sz w:val="22"/>
          <w:szCs w:val="22"/>
        </w:rPr>
        <w:t xml:space="preserve"> This Convention further elaborates the principles of the Convention on Biological Diversity at European level with proposals to develop control of invasive alien species at European level. </w:t>
      </w:r>
    </w:p>
    <w:p w:rsidR="008536DE" w:rsidRPr="00820206" w:rsidRDefault="008536DE" w:rsidP="008536DE">
      <w:pPr>
        <w:rPr>
          <w:rFonts w:ascii="Arial" w:hAnsi="Arial" w:cs="Arial"/>
          <w:sz w:val="22"/>
          <w:szCs w:val="22"/>
        </w:rPr>
      </w:pPr>
      <w:r w:rsidRPr="00820206">
        <w:rPr>
          <w:rFonts w:ascii="Arial" w:hAnsi="Arial" w:cs="Arial"/>
          <w:i/>
          <w:sz w:val="22"/>
          <w:szCs w:val="22"/>
        </w:rPr>
        <w:t>International Plant Protection Convention</w:t>
      </w:r>
      <w:r w:rsidRPr="00820206">
        <w:rPr>
          <w:rFonts w:ascii="Arial" w:hAnsi="Arial" w:cs="Arial"/>
          <w:sz w:val="22"/>
          <w:szCs w:val="22"/>
        </w:rPr>
        <w:t xml:space="preserve">. The aim of this Convention is to combat the risk produced by international trade of spreading plant diseases, pests and weeds that pose a threat to plants, while causing minimal disruption to trade. The IPPC supports the need for policy for invasive alien species and instruments to prevent spread and establishment of diseases, pests and weeds and can most suitably be used to control alien species in nature areas if they pose a threat to plants or plant products. </w:t>
      </w:r>
    </w:p>
    <w:p w:rsidR="008536DE" w:rsidRPr="00820206" w:rsidRDefault="008536DE" w:rsidP="008536DE">
      <w:pPr>
        <w:rPr>
          <w:rFonts w:ascii="Arial" w:hAnsi="Arial" w:cs="Arial"/>
          <w:sz w:val="22"/>
          <w:szCs w:val="22"/>
        </w:rPr>
      </w:pPr>
      <w:proofErr w:type="spellStart"/>
      <w:r w:rsidRPr="00820206">
        <w:rPr>
          <w:rFonts w:ascii="Arial" w:hAnsi="Arial" w:cs="Arial"/>
          <w:i/>
          <w:sz w:val="22"/>
          <w:szCs w:val="22"/>
        </w:rPr>
        <w:t>Phyto</w:t>
      </w:r>
      <w:proofErr w:type="spellEnd"/>
      <w:r w:rsidRPr="00820206">
        <w:rPr>
          <w:rFonts w:ascii="Arial" w:hAnsi="Arial" w:cs="Arial"/>
          <w:i/>
          <w:sz w:val="22"/>
          <w:szCs w:val="22"/>
        </w:rPr>
        <w:t xml:space="preserve"> Directive (2000/29)</w:t>
      </w:r>
      <w:r w:rsidRPr="00820206">
        <w:rPr>
          <w:rFonts w:ascii="Arial" w:hAnsi="Arial" w:cs="Arial"/>
          <w:sz w:val="22"/>
          <w:szCs w:val="22"/>
        </w:rPr>
        <w:t xml:space="preserve">. Within the EU the basis of </w:t>
      </w:r>
      <w:proofErr w:type="spellStart"/>
      <w:r w:rsidRPr="00820206">
        <w:rPr>
          <w:rFonts w:ascii="Arial" w:hAnsi="Arial" w:cs="Arial"/>
          <w:sz w:val="22"/>
          <w:szCs w:val="22"/>
        </w:rPr>
        <w:t>phytosanitary</w:t>
      </w:r>
      <w:proofErr w:type="spellEnd"/>
      <w:r w:rsidRPr="00820206">
        <w:rPr>
          <w:rFonts w:ascii="Arial" w:hAnsi="Arial" w:cs="Arial"/>
          <w:sz w:val="22"/>
          <w:szCs w:val="22"/>
        </w:rPr>
        <w:t xml:space="preserve"> regulation for harmful organisms for plants and plant products is laid down in Council Directive 2000/29. The main aim of the </w:t>
      </w:r>
      <w:proofErr w:type="spellStart"/>
      <w:r w:rsidRPr="00820206">
        <w:rPr>
          <w:rFonts w:ascii="Arial" w:hAnsi="Arial" w:cs="Arial"/>
          <w:sz w:val="22"/>
          <w:szCs w:val="22"/>
        </w:rPr>
        <w:t>Phyto</w:t>
      </w:r>
      <w:proofErr w:type="spellEnd"/>
      <w:r w:rsidRPr="00820206">
        <w:rPr>
          <w:rFonts w:ascii="Arial" w:hAnsi="Arial" w:cs="Arial"/>
          <w:sz w:val="22"/>
          <w:szCs w:val="22"/>
        </w:rPr>
        <w:t xml:space="preserve"> Directive is to prevent the introduction and spread of organisms harmful to plants. </w:t>
      </w:r>
    </w:p>
    <w:p w:rsidR="008536DE" w:rsidRPr="00820206" w:rsidRDefault="008536DE" w:rsidP="008536DE">
      <w:pPr>
        <w:rPr>
          <w:rFonts w:ascii="Arial" w:hAnsi="Arial" w:cs="Arial"/>
          <w:i/>
          <w:sz w:val="22"/>
          <w:szCs w:val="22"/>
        </w:rPr>
      </w:pPr>
      <w:r w:rsidRPr="00820206">
        <w:rPr>
          <w:rFonts w:ascii="Arial" w:hAnsi="Arial" w:cs="Arial"/>
          <w:i/>
          <w:sz w:val="22"/>
          <w:szCs w:val="22"/>
        </w:rPr>
        <w:t>Convention for the Control and Management of Ships’ Ballast Water (BWM Convention)</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To prevent the spread of non-native organisms in ship’s ballast water the International Maritime </w:t>
      </w:r>
      <w:proofErr w:type="spellStart"/>
      <w:r w:rsidRPr="00820206">
        <w:rPr>
          <w:rFonts w:ascii="Arial" w:hAnsi="Arial" w:cs="Arial"/>
          <w:sz w:val="22"/>
          <w:szCs w:val="22"/>
        </w:rPr>
        <w:t>Organisation</w:t>
      </w:r>
      <w:proofErr w:type="spellEnd"/>
      <w:r w:rsidRPr="00820206">
        <w:rPr>
          <w:rFonts w:ascii="Arial" w:hAnsi="Arial" w:cs="Arial"/>
          <w:sz w:val="22"/>
          <w:szCs w:val="22"/>
        </w:rPr>
        <w:t xml:space="preserve"> has drawn up a Convention to regulate its management.</w:t>
      </w:r>
    </w:p>
    <w:p w:rsidR="008536DE" w:rsidRPr="00820206" w:rsidRDefault="008536DE" w:rsidP="008536DE">
      <w:pPr>
        <w:rPr>
          <w:rFonts w:ascii="Arial" w:hAnsi="Arial" w:cs="Arial"/>
          <w:sz w:val="22"/>
          <w:szCs w:val="22"/>
        </w:rPr>
      </w:pPr>
      <w:r w:rsidRPr="00820206">
        <w:rPr>
          <w:rFonts w:ascii="Arial" w:hAnsi="Arial" w:cs="Arial"/>
          <w:i/>
          <w:sz w:val="22"/>
          <w:szCs w:val="22"/>
        </w:rPr>
        <w:t xml:space="preserve">Birds and Habitats Directives. </w:t>
      </w:r>
      <w:r w:rsidRPr="00820206">
        <w:rPr>
          <w:rFonts w:ascii="Arial" w:hAnsi="Arial" w:cs="Arial"/>
          <w:sz w:val="22"/>
          <w:szCs w:val="22"/>
        </w:rPr>
        <w:t xml:space="preserve">If certain projects (such as shellfish imports) have a risk of introducing alien species which can have a significant impact on the conservation goals of a </w:t>
      </w:r>
      <w:proofErr w:type="spellStart"/>
      <w:r w:rsidRPr="00820206">
        <w:rPr>
          <w:rFonts w:ascii="Arial" w:hAnsi="Arial" w:cs="Arial"/>
          <w:sz w:val="22"/>
          <w:szCs w:val="22"/>
        </w:rPr>
        <w:t>Natura</w:t>
      </w:r>
      <w:proofErr w:type="spellEnd"/>
      <w:r w:rsidRPr="00820206">
        <w:rPr>
          <w:rFonts w:ascii="Arial" w:hAnsi="Arial" w:cs="Arial"/>
          <w:sz w:val="22"/>
          <w:szCs w:val="22"/>
        </w:rPr>
        <w:t xml:space="preserve"> 2000 area, then a proper impact assessment should be carried out and/or mitigation measures taken to prevent this impact. Other specific provisions of this directive in relation to alien species are the need for an assessment before the re-introduction of species into areas where they are no longer present.</w:t>
      </w:r>
    </w:p>
    <w:p w:rsidR="008536DE" w:rsidRPr="00820206" w:rsidRDefault="008536DE" w:rsidP="008536DE">
      <w:pPr>
        <w:rPr>
          <w:rFonts w:ascii="Arial" w:hAnsi="Arial" w:cs="Arial"/>
          <w:sz w:val="22"/>
          <w:szCs w:val="22"/>
        </w:rPr>
      </w:pPr>
      <w:r w:rsidRPr="00820206">
        <w:rPr>
          <w:rFonts w:ascii="Arial" w:hAnsi="Arial" w:cs="Arial"/>
          <w:i/>
          <w:sz w:val="22"/>
          <w:szCs w:val="22"/>
        </w:rPr>
        <w:t>Water Framework Directive</w:t>
      </w:r>
      <w:r w:rsidRPr="00820206">
        <w:rPr>
          <w:rFonts w:ascii="Arial" w:hAnsi="Arial" w:cs="Arial"/>
          <w:sz w:val="22"/>
          <w:szCs w:val="22"/>
        </w:rPr>
        <w:t>. This directive is a commitment to a pressure-based assessment of the ecological status of water bodies. Invasive alien species (IAS) constitute a major pressure in many aquatic ecosystems and thus fall under Annex II list of specific pressures to which water bodies may be subjected. The presence of alien species detracts from the concept of ‘naturalness’ that underlies the Directive. As alien species have been deliberately or accidentally introduced, they are considered as a potential anthropogenic impact on the biological elements listed in Annex V of the WFD.</w:t>
      </w:r>
    </w:p>
    <w:p w:rsidR="008536DE" w:rsidRPr="00820206" w:rsidRDefault="008536DE" w:rsidP="008536DE">
      <w:pPr>
        <w:rPr>
          <w:rFonts w:ascii="Arial" w:hAnsi="Arial" w:cs="Arial"/>
          <w:sz w:val="22"/>
          <w:szCs w:val="22"/>
        </w:rPr>
      </w:pPr>
      <w:r w:rsidRPr="00820206">
        <w:rPr>
          <w:rFonts w:ascii="Arial" w:hAnsi="Arial" w:cs="Arial"/>
          <w:i/>
          <w:sz w:val="22"/>
          <w:szCs w:val="22"/>
        </w:rPr>
        <w:t xml:space="preserve">Marine Strategy Framework Directive. </w:t>
      </w:r>
      <w:r w:rsidRPr="00820206">
        <w:rPr>
          <w:rFonts w:ascii="Arial" w:hAnsi="Arial" w:cs="Arial"/>
          <w:sz w:val="22"/>
          <w:szCs w:val="22"/>
        </w:rPr>
        <w:t>The key attributes of the descriptor 2 of the MSFD</w:t>
      </w:r>
      <w:r w:rsidRPr="00820206">
        <w:rPr>
          <w:sz w:val="22"/>
          <w:szCs w:val="22"/>
        </w:rPr>
        <w:t xml:space="preserve"> “</w:t>
      </w:r>
      <w:r w:rsidRPr="00820206">
        <w:rPr>
          <w:rFonts w:ascii="Arial" w:hAnsi="Arial" w:cs="Arial"/>
          <w:sz w:val="22"/>
          <w:szCs w:val="22"/>
        </w:rPr>
        <w:t xml:space="preserve">Non-indigenous species” include: </w:t>
      </w:r>
    </w:p>
    <w:p w:rsidR="008536DE" w:rsidRPr="00820206" w:rsidRDefault="008536DE" w:rsidP="008536DE">
      <w:pPr>
        <w:rPr>
          <w:rFonts w:ascii="Arial" w:hAnsi="Arial" w:cs="Arial"/>
          <w:sz w:val="22"/>
          <w:szCs w:val="22"/>
        </w:rPr>
      </w:pPr>
      <w:r w:rsidRPr="00820206">
        <w:rPr>
          <w:rFonts w:ascii="Arial" w:hAnsi="Arial" w:cs="Arial"/>
          <w:sz w:val="22"/>
          <w:szCs w:val="22"/>
        </w:rPr>
        <w:t>•</w:t>
      </w:r>
      <w:r w:rsidRPr="00820206">
        <w:rPr>
          <w:rFonts w:ascii="Arial" w:hAnsi="Arial" w:cs="Arial"/>
          <w:sz w:val="22"/>
          <w:szCs w:val="22"/>
        </w:rPr>
        <w:tab/>
        <w:t xml:space="preserve">Number of non-indigenous species recorded in an area, </w:t>
      </w:r>
    </w:p>
    <w:p w:rsidR="008536DE" w:rsidRPr="00820206" w:rsidRDefault="008536DE" w:rsidP="008536DE">
      <w:pPr>
        <w:rPr>
          <w:rFonts w:ascii="Arial" w:hAnsi="Arial" w:cs="Arial"/>
          <w:sz w:val="22"/>
          <w:szCs w:val="22"/>
        </w:rPr>
      </w:pPr>
      <w:r w:rsidRPr="00820206">
        <w:rPr>
          <w:rFonts w:ascii="Arial" w:hAnsi="Arial" w:cs="Arial"/>
          <w:sz w:val="22"/>
          <w:szCs w:val="22"/>
        </w:rPr>
        <w:t>•</w:t>
      </w:r>
      <w:r w:rsidRPr="00820206">
        <w:rPr>
          <w:rFonts w:ascii="Arial" w:hAnsi="Arial" w:cs="Arial"/>
          <w:sz w:val="22"/>
          <w:szCs w:val="22"/>
        </w:rPr>
        <w:tab/>
        <w:t xml:space="preserve">Abundance and distribution range of non-indigenous species, </w:t>
      </w:r>
    </w:p>
    <w:p w:rsidR="008536DE" w:rsidRPr="00820206" w:rsidRDefault="008536DE" w:rsidP="008536DE">
      <w:pPr>
        <w:rPr>
          <w:rFonts w:ascii="Arial" w:hAnsi="Arial" w:cs="Arial"/>
          <w:sz w:val="22"/>
          <w:szCs w:val="22"/>
        </w:rPr>
      </w:pPr>
      <w:r w:rsidRPr="00820206">
        <w:rPr>
          <w:rFonts w:ascii="Arial" w:hAnsi="Arial" w:cs="Arial"/>
          <w:sz w:val="22"/>
          <w:szCs w:val="22"/>
        </w:rPr>
        <w:t>•</w:t>
      </w:r>
      <w:r w:rsidRPr="00820206">
        <w:rPr>
          <w:rFonts w:ascii="Arial" w:hAnsi="Arial" w:cs="Arial"/>
          <w:sz w:val="22"/>
          <w:szCs w:val="22"/>
        </w:rPr>
        <w:tab/>
        <w:t xml:space="preserve">Non-indigenous species impact on native communities, </w:t>
      </w:r>
    </w:p>
    <w:p w:rsidR="008536DE" w:rsidRPr="00820206" w:rsidRDefault="008536DE" w:rsidP="008536DE">
      <w:pPr>
        <w:rPr>
          <w:rFonts w:ascii="Arial" w:hAnsi="Arial" w:cs="Arial"/>
          <w:sz w:val="22"/>
          <w:szCs w:val="22"/>
        </w:rPr>
      </w:pPr>
      <w:r w:rsidRPr="00820206">
        <w:rPr>
          <w:rFonts w:ascii="Arial" w:hAnsi="Arial" w:cs="Arial"/>
          <w:sz w:val="22"/>
          <w:szCs w:val="22"/>
        </w:rPr>
        <w:t>•</w:t>
      </w:r>
      <w:r w:rsidRPr="00820206">
        <w:rPr>
          <w:rFonts w:ascii="Arial" w:hAnsi="Arial" w:cs="Arial"/>
          <w:sz w:val="22"/>
          <w:szCs w:val="22"/>
        </w:rPr>
        <w:tab/>
        <w:t xml:space="preserve">Non-indigenous species impact on habitats, and </w:t>
      </w:r>
    </w:p>
    <w:p w:rsidR="008536DE" w:rsidRPr="00820206" w:rsidRDefault="008536DE" w:rsidP="008536DE">
      <w:pPr>
        <w:rPr>
          <w:rFonts w:ascii="Arial" w:hAnsi="Arial" w:cs="Arial"/>
          <w:sz w:val="22"/>
          <w:szCs w:val="22"/>
        </w:rPr>
      </w:pPr>
      <w:r w:rsidRPr="00820206">
        <w:rPr>
          <w:rFonts w:ascii="Arial" w:hAnsi="Arial" w:cs="Arial"/>
          <w:sz w:val="22"/>
          <w:szCs w:val="22"/>
        </w:rPr>
        <w:t>•</w:t>
      </w:r>
      <w:r w:rsidRPr="00820206">
        <w:rPr>
          <w:rFonts w:ascii="Arial" w:hAnsi="Arial" w:cs="Arial"/>
          <w:sz w:val="22"/>
          <w:szCs w:val="22"/>
        </w:rPr>
        <w:tab/>
        <w:t>Non-indigenous species impact on ecosystem functioning.</w:t>
      </w:r>
    </w:p>
    <w:p w:rsidR="008536DE" w:rsidRPr="00820206" w:rsidRDefault="008536DE" w:rsidP="008536DE">
      <w:pPr>
        <w:rPr>
          <w:rFonts w:ascii="Arial" w:hAnsi="Arial" w:cs="Arial"/>
          <w:i/>
          <w:sz w:val="22"/>
          <w:szCs w:val="22"/>
        </w:rPr>
      </w:pPr>
      <w:r w:rsidRPr="00820206">
        <w:rPr>
          <w:rFonts w:ascii="Arial" w:hAnsi="Arial" w:cs="Arial"/>
          <w:sz w:val="22"/>
          <w:szCs w:val="22"/>
        </w:rPr>
        <w:t xml:space="preserve">Efforts should be made to record all non-indigenous species known in the assessment area; however attention should be paid primarily to assessments of invasive aquatic species impacts. </w:t>
      </w:r>
      <w:r w:rsidRPr="00820206">
        <w:rPr>
          <w:rFonts w:ascii="Arial" w:hAnsi="Arial" w:cs="Arial"/>
          <w:i/>
          <w:sz w:val="22"/>
          <w:szCs w:val="22"/>
        </w:rPr>
        <w:t xml:space="preserve"> </w:t>
      </w:r>
    </w:p>
    <w:p w:rsidR="008536DE" w:rsidRPr="00820206" w:rsidRDefault="008536DE" w:rsidP="008536DE">
      <w:pPr>
        <w:rPr>
          <w:rFonts w:ascii="Arial" w:hAnsi="Arial" w:cs="Arial"/>
          <w:i/>
          <w:sz w:val="22"/>
          <w:szCs w:val="22"/>
        </w:rPr>
      </w:pPr>
      <w:r w:rsidRPr="00820206">
        <w:rPr>
          <w:rFonts w:ascii="Arial" w:hAnsi="Arial" w:cs="Arial"/>
          <w:i/>
          <w:sz w:val="22"/>
          <w:szCs w:val="22"/>
        </w:rPr>
        <w:t>Council Regulation 708/2007</w:t>
      </w:r>
      <w:r w:rsidRPr="00820206">
        <w:rPr>
          <w:rFonts w:ascii="Arial" w:hAnsi="Arial" w:cs="Arial"/>
          <w:sz w:val="22"/>
          <w:szCs w:val="22"/>
        </w:rPr>
        <w:t xml:space="preserve"> on the use of alien and locally absent species in aquaculture.</w:t>
      </w:r>
    </w:p>
    <w:p w:rsidR="008536DE" w:rsidRPr="00820206" w:rsidRDefault="008536DE" w:rsidP="008536DE">
      <w:pPr>
        <w:rPr>
          <w:rFonts w:ascii="Arial" w:hAnsi="Arial" w:cs="Arial"/>
          <w:sz w:val="22"/>
          <w:szCs w:val="22"/>
        </w:rPr>
      </w:pPr>
      <w:r w:rsidRPr="00820206">
        <w:rPr>
          <w:rFonts w:ascii="Arial" w:hAnsi="Arial" w:cs="Arial"/>
          <w:i/>
          <w:sz w:val="22"/>
          <w:szCs w:val="22"/>
        </w:rPr>
        <w:t>EC Communications</w:t>
      </w:r>
      <w:r w:rsidRPr="00820206">
        <w:rPr>
          <w:rFonts w:ascii="Arial" w:hAnsi="Arial" w:cs="Arial"/>
          <w:sz w:val="22"/>
          <w:szCs w:val="22"/>
        </w:rPr>
        <w:t xml:space="preserve">. The European Commission has published the EC Biodiversity Communication (2006) in which an EU Strategy in line with the CBD guiding principles is announced, as well as the establishment of an early warning system. </w:t>
      </w:r>
    </w:p>
    <w:p w:rsidR="008536DE" w:rsidRPr="00820206" w:rsidRDefault="008536DE" w:rsidP="008536DE">
      <w:pPr>
        <w:rPr>
          <w:rFonts w:ascii="Arial" w:hAnsi="Arial" w:cs="Arial"/>
          <w:sz w:val="22"/>
          <w:szCs w:val="22"/>
        </w:rPr>
      </w:pPr>
      <w:r w:rsidRPr="00820206">
        <w:rPr>
          <w:rFonts w:ascii="Arial" w:hAnsi="Arial" w:cs="Arial"/>
          <w:i/>
          <w:sz w:val="22"/>
          <w:szCs w:val="22"/>
        </w:rPr>
        <w:lastRenderedPageBreak/>
        <w:t xml:space="preserve">Proposal for an EC Regulation on the prevention and management of the introduction and spread of invasive alien species (COM(2013) 620 final). </w:t>
      </w:r>
      <w:r w:rsidRPr="00820206">
        <w:rPr>
          <w:rFonts w:ascii="Arial" w:hAnsi="Arial" w:cs="Arial"/>
          <w:sz w:val="22"/>
          <w:szCs w:val="22"/>
        </w:rPr>
        <w:t>Published 9 September 2013.</w:t>
      </w:r>
    </w:p>
    <w:p w:rsidR="008536DE" w:rsidRPr="00820206" w:rsidRDefault="008536DE" w:rsidP="008536DE">
      <w:pPr>
        <w:rPr>
          <w:rFonts w:ascii="Arial" w:hAnsi="Arial" w:cs="Arial"/>
          <w:sz w:val="22"/>
          <w:szCs w:val="22"/>
        </w:rPr>
      </w:pPr>
    </w:p>
    <w:p w:rsidR="008536DE" w:rsidRPr="00820206" w:rsidRDefault="008536DE" w:rsidP="008536DE">
      <w:pPr>
        <w:rPr>
          <w:rFonts w:ascii="Arial" w:hAnsi="Arial" w:cs="Arial"/>
          <w:b/>
          <w:sz w:val="22"/>
          <w:szCs w:val="22"/>
        </w:rPr>
      </w:pPr>
    </w:p>
    <w:p w:rsidR="008536DE" w:rsidRPr="00820206" w:rsidRDefault="008536DE" w:rsidP="008536DE">
      <w:pPr>
        <w:pStyle w:val="Listenabsatz"/>
        <w:numPr>
          <w:ilvl w:val="0"/>
          <w:numId w:val="15"/>
        </w:numPr>
        <w:spacing w:line="276" w:lineRule="auto"/>
        <w:rPr>
          <w:rFonts w:ascii="Arial" w:hAnsi="Arial" w:cs="Arial"/>
          <w:b/>
          <w:sz w:val="22"/>
          <w:szCs w:val="22"/>
        </w:rPr>
      </w:pPr>
      <w:r w:rsidRPr="00820206">
        <w:rPr>
          <w:rFonts w:ascii="Arial" w:hAnsi="Arial" w:cs="Arial"/>
          <w:b/>
          <w:sz w:val="22"/>
          <w:szCs w:val="22"/>
        </w:rPr>
        <w:t xml:space="preserve">National policies </w:t>
      </w:r>
    </w:p>
    <w:p w:rsidR="008536DE" w:rsidRPr="00820206" w:rsidRDefault="008536DE" w:rsidP="008536DE">
      <w:pPr>
        <w:rPr>
          <w:rFonts w:ascii="Arial" w:hAnsi="Arial" w:cs="Arial"/>
          <w:b/>
          <w:sz w:val="22"/>
          <w:szCs w:val="22"/>
        </w:rPr>
      </w:pPr>
    </w:p>
    <w:p w:rsidR="008536DE" w:rsidRPr="00820206" w:rsidRDefault="008536DE" w:rsidP="008536DE">
      <w:pPr>
        <w:rPr>
          <w:rFonts w:ascii="Arial" w:hAnsi="Arial" w:cs="Arial"/>
          <w:b/>
          <w:sz w:val="22"/>
          <w:szCs w:val="22"/>
        </w:rPr>
      </w:pPr>
    </w:p>
    <w:p w:rsidR="008536DE" w:rsidRPr="00820206" w:rsidRDefault="008536DE" w:rsidP="008536DE">
      <w:pPr>
        <w:pStyle w:val="Listenabsatz"/>
        <w:numPr>
          <w:ilvl w:val="1"/>
          <w:numId w:val="15"/>
        </w:numPr>
        <w:spacing w:line="276" w:lineRule="auto"/>
        <w:rPr>
          <w:rFonts w:ascii="Arial" w:hAnsi="Arial" w:cs="Arial"/>
          <w:b/>
          <w:sz w:val="22"/>
          <w:szCs w:val="22"/>
        </w:rPr>
      </w:pPr>
      <w:r w:rsidRPr="00820206">
        <w:rPr>
          <w:rFonts w:ascii="Arial" w:hAnsi="Arial" w:cs="Arial"/>
          <w:b/>
          <w:sz w:val="22"/>
          <w:szCs w:val="22"/>
        </w:rPr>
        <w:t>Netherlands</w:t>
      </w:r>
    </w:p>
    <w:p w:rsidR="008536DE" w:rsidRPr="00820206" w:rsidRDefault="008536DE" w:rsidP="008536DE">
      <w:pPr>
        <w:pStyle w:val="Listenabsatz"/>
        <w:rPr>
          <w:rFonts w:ascii="Arial" w:hAnsi="Arial" w:cs="Arial"/>
          <w:b/>
          <w:sz w:val="22"/>
          <w:szCs w:val="22"/>
        </w:rPr>
      </w:pPr>
    </w:p>
    <w:p w:rsidR="008536DE" w:rsidRPr="00820206" w:rsidRDefault="008536DE" w:rsidP="008536DE">
      <w:pPr>
        <w:rPr>
          <w:rFonts w:ascii="Arial" w:hAnsi="Arial" w:cs="Arial"/>
          <w:sz w:val="22"/>
          <w:szCs w:val="22"/>
          <w:u w:val="single"/>
        </w:rPr>
      </w:pPr>
      <w:r w:rsidRPr="00820206">
        <w:rPr>
          <w:rFonts w:ascii="Arial" w:hAnsi="Arial" w:cs="Arial"/>
          <w:sz w:val="22"/>
          <w:szCs w:val="22"/>
          <w:u w:val="single"/>
        </w:rPr>
        <w:t>Policy</w:t>
      </w:r>
    </w:p>
    <w:p w:rsidR="008536DE" w:rsidRPr="00820206" w:rsidRDefault="008536DE" w:rsidP="008536DE">
      <w:pPr>
        <w:rPr>
          <w:rFonts w:ascii="Arial" w:hAnsi="Arial" w:cs="Arial"/>
          <w:sz w:val="22"/>
          <w:szCs w:val="22"/>
        </w:rPr>
      </w:pPr>
    </w:p>
    <w:p w:rsidR="008536DE" w:rsidRPr="00820206" w:rsidRDefault="008536DE" w:rsidP="008536DE">
      <w:pPr>
        <w:rPr>
          <w:rFonts w:ascii="Arial" w:hAnsi="Arial" w:cs="Arial"/>
          <w:sz w:val="22"/>
          <w:szCs w:val="22"/>
        </w:rPr>
      </w:pPr>
      <w:r w:rsidRPr="00820206">
        <w:rPr>
          <w:rFonts w:ascii="Arial" w:hAnsi="Arial" w:cs="Arial"/>
          <w:sz w:val="22"/>
          <w:szCs w:val="22"/>
        </w:rPr>
        <w:t>The overall Dutch policy with regard to alien species is set out in a policy memorandum of 2007. According to the Memorandum the role of the Dutch government will primarily be to prevent invasive species from becoming established in the Netherlands. If an invasive species does establish itself then it is vital that it is detected as early as possible and action is taken. For this it is important that:</w:t>
      </w:r>
    </w:p>
    <w:p w:rsidR="008536DE" w:rsidRPr="00820206" w:rsidRDefault="008536DE" w:rsidP="008536DE">
      <w:pPr>
        <w:pStyle w:val="Listenabsatz"/>
        <w:numPr>
          <w:ilvl w:val="0"/>
          <w:numId w:val="17"/>
        </w:numPr>
        <w:tabs>
          <w:tab w:val="num" w:pos="1065"/>
        </w:tabs>
        <w:spacing w:line="276" w:lineRule="auto"/>
        <w:rPr>
          <w:rFonts w:ascii="Arial" w:hAnsi="Arial" w:cs="Arial"/>
          <w:sz w:val="22"/>
          <w:szCs w:val="22"/>
        </w:rPr>
      </w:pPr>
      <w:r w:rsidRPr="00820206">
        <w:rPr>
          <w:rFonts w:ascii="Arial" w:hAnsi="Arial" w:cs="Arial"/>
          <w:sz w:val="22"/>
          <w:szCs w:val="22"/>
        </w:rPr>
        <w:t>sufficient knowledge about the processes and effects of invasion is available and accessible, so that it can serve as a basis for risk analysis;</w:t>
      </w:r>
    </w:p>
    <w:p w:rsidR="008536DE" w:rsidRPr="00820206" w:rsidRDefault="008536DE" w:rsidP="008536DE">
      <w:pPr>
        <w:pStyle w:val="Listenabsatz"/>
        <w:numPr>
          <w:ilvl w:val="0"/>
          <w:numId w:val="17"/>
        </w:numPr>
        <w:tabs>
          <w:tab w:val="num" w:pos="1065"/>
        </w:tabs>
        <w:spacing w:line="276" w:lineRule="auto"/>
        <w:rPr>
          <w:rFonts w:ascii="Arial" w:hAnsi="Arial" w:cs="Arial"/>
          <w:sz w:val="22"/>
          <w:szCs w:val="22"/>
        </w:rPr>
      </w:pPr>
      <w:r w:rsidRPr="00820206">
        <w:rPr>
          <w:rFonts w:ascii="Arial" w:hAnsi="Arial" w:cs="Arial"/>
          <w:sz w:val="22"/>
          <w:szCs w:val="22"/>
        </w:rPr>
        <w:t xml:space="preserve">an efficient detection system is in operation and that people in the field can </w:t>
      </w:r>
      <w:proofErr w:type="spellStart"/>
      <w:r w:rsidRPr="00820206">
        <w:rPr>
          <w:rFonts w:ascii="Arial" w:hAnsi="Arial" w:cs="Arial"/>
          <w:sz w:val="22"/>
          <w:szCs w:val="22"/>
        </w:rPr>
        <w:t>recognise</w:t>
      </w:r>
      <w:proofErr w:type="spellEnd"/>
      <w:r w:rsidRPr="00820206">
        <w:rPr>
          <w:rFonts w:ascii="Arial" w:hAnsi="Arial" w:cs="Arial"/>
          <w:sz w:val="22"/>
          <w:szCs w:val="22"/>
        </w:rPr>
        <w:t xml:space="preserve"> alien species;</w:t>
      </w:r>
    </w:p>
    <w:p w:rsidR="008536DE" w:rsidRPr="00820206" w:rsidRDefault="008536DE" w:rsidP="008536DE">
      <w:pPr>
        <w:pStyle w:val="Listenabsatz"/>
        <w:numPr>
          <w:ilvl w:val="0"/>
          <w:numId w:val="17"/>
        </w:numPr>
        <w:tabs>
          <w:tab w:val="num" w:pos="1065"/>
        </w:tabs>
        <w:spacing w:line="276" w:lineRule="auto"/>
        <w:rPr>
          <w:rFonts w:ascii="Arial" w:hAnsi="Arial" w:cs="Arial"/>
          <w:sz w:val="22"/>
          <w:szCs w:val="22"/>
        </w:rPr>
      </w:pPr>
      <w:r w:rsidRPr="00820206">
        <w:rPr>
          <w:rFonts w:ascii="Arial" w:hAnsi="Arial" w:cs="Arial"/>
          <w:sz w:val="22"/>
          <w:szCs w:val="22"/>
        </w:rPr>
        <w:t>all parties involved are aware of the problems that can be caused by alien species and people are aware of the consequences of their own actions;</w:t>
      </w:r>
    </w:p>
    <w:p w:rsidR="008536DE" w:rsidRPr="00820206" w:rsidRDefault="008536DE" w:rsidP="008536DE">
      <w:pPr>
        <w:pStyle w:val="Listenabsatz"/>
        <w:numPr>
          <w:ilvl w:val="0"/>
          <w:numId w:val="17"/>
        </w:numPr>
        <w:tabs>
          <w:tab w:val="num" w:pos="1065"/>
        </w:tabs>
        <w:spacing w:line="276" w:lineRule="auto"/>
        <w:rPr>
          <w:rFonts w:ascii="Arial" w:hAnsi="Arial" w:cs="Arial"/>
          <w:sz w:val="22"/>
          <w:szCs w:val="22"/>
        </w:rPr>
      </w:pPr>
      <w:r w:rsidRPr="00820206">
        <w:rPr>
          <w:rFonts w:ascii="Arial" w:hAnsi="Arial" w:cs="Arial"/>
          <w:sz w:val="22"/>
          <w:szCs w:val="22"/>
        </w:rPr>
        <w:t>sufficient measures can be taken on import to prevent undesirable species being carried in on imported goods;</w:t>
      </w:r>
    </w:p>
    <w:p w:rsidR="008536DE" w:rsidRPr="00820206" w:rsidRDefault="008536DE" w:rsidP="008536DE">
      <w:pPr>
        <w:pStyle w:val="Listenabsatz"/>
        <w:numPr>
          <w:ilvl w:val="0"/>
          <w:numId w:val="17"/>
        </w:numPr>
        <w:tabs>
          <w:tab w:val="num" w:pos="1065"/>
        </w:tabs>
        <w:spacing w:line="276" w:lineRule="auto"/>
        <w:rPr>
          <w:rFonts w:ascii="Arial" w:hAnsi="Arial" w:cs="Arial"/>
          <w:sz w:val="22"/>
          <w:szCs w:val="22"/>
        </w:rPr>
      </w:pPr>
      <w:r w:rsidRPr="00820206">
        <w:rPr>
          <w:rFonts w:ascii="Arial" w:hAnsi="Arial" w:cs="Arial"/>
          <w:sz w:val="22"/>
          <w:szCs w:val="22"/>
        </w:rPr>
        <w:t>in identifying a potentially invasive alien species sufficient resources and capacity are available in order to eliminate the species as quickly as possible;</w:t>
      </w:r>
    </w:p>
    <w:p w:rsidR="008536DE" w:rsidRPr="00820206" w:rsidRDefault="008536DE" w:rsidP="008536DE">
      <w:pPr>
        <w:pStyle w:val="Listenabsatz"/>
        <w:numPr>
          <w:ilvl w:val="0"/>
          <w:numId w:val="17"/>
        </w:numPr>
        <w:tabs>
          <w:tab w:val="num" w:pos="1065"/>
        </w:tabs>
        <w:spacing w:line="276" w:lineRule="auto"/>
        <w:rPr>
          <w:rFonts w:ascii="Arial" w:hAnsi="Arial" w:cs="Arial"/>
          <w:sz w:val="22"/>
          <w:szCs w:val="22"/>
        </w:rPr>
      </w:pPr>
      <w:r w:rsidRPr="00820206">
        <w:rPr>
          <w:rFonts w:ascii="Arial" w:hAnsi="Arial" w:cs="Arial"/>
          <w:sz w:val="22"/>
          <w:szCs w:val="22"/>
        </w:rPr>
        <w:t xml:space="preserve">there is a clear division of responsibility between the various </w:t>
      </w:r>
      <w:proofErr w:type="spellStart"/>
      <w:r w:rsidRPr="00820206">
        <w:rPr>
          <w:rFonts w:ascii="Arial" w:hAnsi="Arial" w:cs="Arial"/>
          <w:sz w:val="22"/>
          <w:szCs w:val="22"/>
        </w:rPr>
        <w:t>organisations</w:t>
      </w:r>
      <w:proofErr w:type="spellEnd"/>
      <w:r w:rsidRPr="00820206">
        <w:rPr>
          <w:rFonts w:ascii="Arial" w:hAnsi="Arial" w:cs="Arial"/>
          <w:sz w:val="22"/>
          <w:szCs w:val="22"/>
        </w:rPr>
        <w:t xml:space="preserve"> involved;</w:t>
      </w:r>
    </w:p>
    <w:p w:rsidR="008536DE" w:rsidRPr="00820206" w:rsidRDefault="008536DE" w:rsidP="008536DE">
      <w:pPr>
        <w:pStyle w:val="Listenabsatz"/>
        <w:numPr>
          <w:ilvl w:val="0"/>
          <w:numId w:val="17"/>
        </w:numPr>
        <w:tabs>
          <w:tab w:val="num" w:pos="1065"/>
        </w:tabs>
        <w:spacing w:line="276" w:lineRule="auto"/>
        <w:rPr>
          <w:rFonts w:ascii="Arial" w:hAnsi="Arial" w:cs="Arial"/>
          <w:sz w:val="22"/>
          <w:szCs w:val="22"/>
        </w:rPr>
      </w:pPr>
      <w:r w:rsidRPr="00820206">
        <w:rPr>
          <w:rFonts w:ascii="Arial" w:hAnsi="Arial" w:cs="Arial"/>
          <w:sz w:val="22"/>
          <w:szCs w:val="22"/>
        </w:rPr>
        <w:t>there is sufficient legal basis to be able to deal effectively with the situation.</w:t>
      </w:r>
    </w:p>
    <w:p w:rsidR="008536DE" w:rsidRPr="00820206" w:rsidRDefault="008536DE" w:rsidP="008536DE">
      <w:pPr>
        <w:rPr>
          <w:rFonts w:ascii="Arial" w:hAnsi="Arial" w:cs="Arial"/>
          <w:sz w:val="22"/>
          <w:szCs w:val="22"/>
        </w:rPr>
      </w:pPr>
    </w:p>
    <w:p w:rsidR="008536DE" w:rsidRPr="00820206" w:rsidRDefault="008536DE" w:rsidP="008536DE">
      <w:pPr>
        <w:rPr>
          <w:rFonts w:ascii="Arial" w:hAnsi="Arial" w:cs="Arial"/>
          <w:sz w:val="22"/>
          <w:szCs w:val="22"/>
        </w:rPr>
      </w:pPr>
      <w:r w:rsidRPr="00820206">
        <w:rPr>
          <w:rFonts w:ascii="Arial" w:hAnsi="Arial" w:cs="Arial"/>
          <w:sz w:val="22"/>
          <w:szCs w:val="22"/>
        </w:rPr>
        <w:t>Not every alien species will therefore be actively controlled. The decision will depend on the nature and size of the problem caused and the anticipated effort, both social and financial, that the control requires.</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The consequences of the decision to only intervene if alien species form a real danger to biodiversity and only if measures are effective and achievable, is that the majority of alien species present in the Netherlands are left in peace. This policy accepts that such changes have taken place. It also applies to species that have entered the Netherlands independently by their own efforts. </w:t>
      </w:r>
    </w:p>
    <w:p w:rsidR="008536DE" w:rsidRPr="00820206" w:rsidRDefault="008536DE" w:rsidP="008536DE">
      <w:pPr>
        <w:rPr>
          <w:rFonts w:ascii="Arial" w:hAnsi="Arial" w:cs="Arial"/>
          <w:sz w:val="22"/>
          <w:szCs w:val="22"/>
        </w:rPr>
      </w:pPr>
      <w:r w:rsidRPr="00820206">
        <w:rPr>
          <w:rFonts w:ascii="Arial" w:hAnsi="Arial" w:cs="Arial"/>
          <w:sz w:val="22"/>
          <w:szCs w:val="22"/>
        </w:rPr>
        <w:t>A national policy framework for the coastal area is under development, integrating the legal framework and policies regarding ballast water, aquaculture and hull fouling.</w:t>
      </w:r>
    </w:p>
    <w:p w:rsidR="008536DE" w:rsidRPr="00820206" w:rsidRDefault="008536DE" w:rsidP="008536DE">
      <w:pPr>
        <w:keepNext/>
        <w:rPr>
          <w:rFonts w:ascii="Arial" w:hAnsi="Arial" w:cs="Arial"/>
          <w:sz w:val="22"/>
          <w:szCs w:val="22"/>
          <w:u w:val="single"/>
        </w:rPr>
      </w:pPr>
      <w:r w:rsidRPr="00820206">
        <w:rPr>
          <w:rFonts w:ascii="Arial" w:hAnsi="Arial" w:cs="Arial"/>
          <w:sz w:val="22"/>
          <w:szCs w:val="22"/>
          <w:u w:val="single"/>
        </w:rPr>
        <w:t>Legal basis</w:t>
      </w:r>
    </w:p>
    <w:p w:rsidR="008536DE" w:rsidRPr="00820206" w:rsidRDefault="008536DE" w:rsidP="008536DE">
      <w:pPr>
        <w:keepNext/>
        <w:rPr>
          <w:rFonts w:ascii="Arial" w:hAnsi="Arial" w:cs="Arial"/>
          <w:sz w:val="22"/>
          <w:szCs w:val="22"/>
        </w:rPr>
      </w:pPr>
      <w:r w:rsidRPr="00820206">
        <w:rPr>
          <w:rFonts w:ascii="Arial" w:hAnsi="Arial" w:cs="Arial"/>
          <w:i/>
          <w:sz w:val="22"/>
          <w:szCs w:val="22"/>
        </w:rPr>
        <w:t>Flora and Fauna Act</w:t>
      </w:r>
      <w:r w:rsidRPr="00820206">
        <w:rPr>
          <w:rFonts w:ascii="Arial" w:hAnsi="Arial" w:cs="Arial"/>
          <w:sz w:val="22"/>
          <w:szCs w:val="22"/>
        </w:rPr>
        <w:t xml:space="preserve">.  Animals or eggs may not be released into nature. It is also prohibited to plant or sow certain plants in nature. The Flora and Fauna Act also provides for a ban on the trade in and possession of plants and animals. </w:t>
      </w:r>
    </w:p>
    <w:p w:rsidR="008536DE" w:rsidRPr="00820206" w:rsidRDefault="008536DE" w:rsidP="008536DE">
      <w:pPr>
        <w:rPr>
          <w:rFonts w:ascii="Arial" w:hAnsi="Arial" w:cs="Arial"/>
          <w:sz w:val="22"/>
          <w:szCs w:val="22"/>
        </w:rPr>
      </w:pPr>
      <w:r w:rsidRPr="00820206">
        <w:rPr>
          <w:rFonts w:ascii="Arial" w:hAnsi="Arial" w:cs="Arial"/>
          <w:i/>
          <w:sz w:val="22"/>
          <w:szCs w:val="22"/>
        </w:rPr>
        <w:t>Nature Conservation Act 1998.</w:t>
      </w:r>
      <w:r w:rsidRPr="00820206">
        <w:rPr>
          <w:rFonts w:ascii="Arial" w:hAnsi="Arial" w:cs="Arial"/>
          <w:sz w:val="22"/>
          <w:szCs w:val="22"/>
        </w:rPr>
        <w:t xml:space="preserve">  This Act lays down conditions for activities in </w:t>
      </w:r>
      <w:proofErr w:type="spellStart"/>
      <w:r w:rsidRPr="00820206">
        <w:rPr>
          <w:rFonts w:ascii="Arial" w:hAnsi="Arial" w:cs="Arial"/>
          <w:sz w:val="22"/>
          <w:szCs w:val="22"/>
        </w:rPr>
        <w:t>Natura</w:t>
      </w:r>
      <w:proofErr w:type="spellEnd"/>
      <w:r w:rsidRPr="00820206">
        <w:rPr>
          <w:rFonts w:ascii="Arial" w:hAnsi="Arial" w:cs="Arial"/>
          <w:sz w:val="22"/>
          <w:szCs w:val="22"/>
        </w:rPr>
        <w:t xml:space="preserve"> 2000 areas to ensure that these activities will not affect the achievement of maintenance targets for the area concerned. For marine ecosystems for instance this can be reason to ban activities which pose a risk of the introduction of undesirable species.</w:t>
      </w:r>
    </w:p>
    <w:p w:rsidR="008536DE" w:rsidRPr="00820206" w:rsidRDefault="008536DE" w:rsidP="008536DE">
      <w:pPr>
        <w:rPr>
          <w:rFonts w:ascii="Arial" w:hAnsi="Arial" w:cs="Arial"/>
          <w:sz w:val="22"/>
          <w:szCs w:val="22"/>
        </w:rPr>
      </w:pPr>
      <w:r w:rsidRPr="00820206">
        <w:rPr>
          <w:rFonts w:ascii="Arial" w:hAnsi="Arial" w:cs="Arial"/>
          <w:i/>
          <w:sz w:val="22"/>
          <w:szCs w:val="22"/>
        </w:rPr>
        <w:t>Fisheries Act</w:t>
      </w:r>
      <w:r w:rsidRPr="00820206">
        <w:rPr>
          <w:rFonts w:ascii="Arial" w:hAnsi="Arial" w:cs="Arial"/>
          <w:sz w:val="22"/>
          <w:szCs w:val="22"/>
        </w:rPr>
        <w:t xml:space="preserve"> This Act applies to all species of fish, shellfish and crustaceans defined under the Act, including a number of established alien species. On the basis of the Fisheries Act further restrictions can be applied to fishing and to the introduction of specific species. </w:t>
      </w:r>
    </w:p>
    <w:p w:rsidR="008536DE" w:rsidRPr="00820206" w:rsidRDefault="008536DE" w:rsidP="008536DE">
      <w:pPr>
        <w:rPr>
          <w:rFonts w:ascii="Arial" w:hAnsi="Arial" w:cs="Arial"/>
          <w:sz w:val="22"/>
          <w:szCs w:val="22"/>
        </w:rPr>
      </w:pPr>
      <w:r w:rsidRPr="00820206">
        <w:rPr>
          <w:rFonts w:ascii="Arial" w:hAnsi="Arial" w:cs="Arial"/>
          <w:i/>
          <w:sz w:val="22"/>
          <w:szCs w:val="22"/>
        </w:rPr>
        <w:t>Plant Diseases Act</w:t>
      </w:r>
      <w:r w:rsidRPr="00820206">
        <w:rPr>
          <w:rFonts w:ascii="Arial" w:hAnsi="Arial" w:cs="Arial"/>
          <w:sz w:val="22"/>
          <w:szCs w:val="22"/>
        </w:rPr>
        <w:t xml:space="preserve">. National </w:t>
      </w:r>
      <w:proofErr w:type="spellStart"/>
      <w:r w:rsidRPr="00820206">
        <w:rPr>
          <w:rFonts w:ascii="Arial" w:hAnsi="Arial" w:cs="Arial"/>
          <w:sz w:val="22"/>
          <w:szCs w:val="22"/>
        </w:rPr>
        <w:t>phytosanitary</w:t>
      </w:r>
      <w:proofErr w:type="spellEnd"/>
      <w:r w:rsidRPr="00820206">
        <w:rPr>
          <w:rFonts w:ascii="Arial" w:hAnsi="Arial" w:cs="Arial"/>
          <w:sz w:val="22"/>
          <w:szCs w:val="22"/>
        </w:rPr>
        <w:t xml:space="preserve"> policy is laid down in this framework act implementing the EU’s </w:t>
      </w:r>
      <w:proofErr w:type="spellStart"/>
      <w:r w:rsidRPr="00820206">
        <w:rPr>
          <w:rFonts w:ascii="Arial" w:hAnsi="Arial" w:cs="Arial"/>
          <w:sz w:val="22"/>
          <w:szCs w:val="22"/>
        </w:rPr>
        <w:t>phytosanitary</w:t>
      </w:r>
      <w:proofErr w:type="spellEnd"/>
      <w:r w:rsidRPr="00820206">
        <w:rPr>
          <w:rFonts w:ascii="Arial" w:hAnsi="Arial" w:cs="Arial"/>
          <w:sz w:val="22"/>
          <w:szCs w:val="22"/>
        </w:rPr>
        <w:t xml:space="preserve"> law in the Netherlands. A mandate decision under this </w:t>
      </w:r>
      <w:r w:rsidRPr="00820206">
        <w:rPr>
          <w:rFonts w:ascii="Arial" w:hAnsi="Arial" w:cs="Arial"/>
          <w:sz w:val="22"/>
          <w:szCs w:val="22"/>
        </w:rPr>
        <w:lastRenderedPageBreak/>
        <w:t>Act places responsibility for action with the Director of the Plant Protection Service when organisms harmful to plants are discovered.</w:t>
      </w:r>
    </w:p>
    <w:p w:rsidR="00250C94" w:rsidRPr="00820206" w:rsidRDefault="00250C94" w:rsidP="008536DE">
      <w:pPr>
        <w:rPr>
          <w:rFonts w:ascii="Arial" w:hAnsi="Arial" w:cs="Arial"/>
          <w:sz w:val="22"/>
          <w:szCs w:val="22"/>
        </w:rPr>
      </w:pPr>
    </w:p>
    <w:p w:rsidR="008536DE" w:rsidRPr="00820206" w:rsidRDefault="008536DE" w:rsidP="008536DE">
      <w:pPr>
        <w:rPr>
          <w:rFonts w:ascii="Arial" w:hAnsi="Arial" w:cs="Arial"/>
          <w:sz w:val="22"/>
          <w:szCs w:val="22"/>
          <w:u w:val="single"/>
        </w:rPr>
      </w:pPr>
      <w:r w:rsidRPr="00820206">
        <w:rPr>
          <w:rFonts w:ascii="Arial" w:hAnsi="Arial" w:cs="Arial"/>
          <w:sz w:val="22"/>
          <w:szCs w:val="22"/>
          <w:u w:val="single"/>
        </w:rPr>
        <w:t xml:space="preserve">Implementation </w:t>
      </w:r>
    </w:p>
    <w:p w:rsidR="008536DE" w:rsidRPr="00820206" w:rsidRDefault="008536DE" w:rsidP="00250C94">
      <w:pPr>
        <w:rPr>
          <w:rFonts w:ascii="Arial" w:hAnsi="Arial" w:cs="Arial"/>
          <w:sz w:val="22"/>
          <w:szCs w:val="22"/>
        </w:rPr>
      </w:pPr>
      <w:r w:rsidRPr="00820206">
        <w:rPr>
          <w:rFonts w:ascii="Arial" w:hAnsi="Arial" w:cs="Arial"/>
          <w:sz w:val="22"/>
          <w:szCs w:val="22"/>
        </w:rPr>
        <w:t>The introduction of a new species usually occurs over a number of stages. The opportunity to intervene in the spread of such species varies according to the stage.</w:t>
      </w:r>
    </w:p>
    <w:p w:rsidR="008536DE" w:rsidRPr="00820206" w:rsidRDefault="008536DE" w:rsidP="008536DE">
      <w:pPr>
        <w:rPr>
          <w:rFonts w:ascii="Arial" w:hAnsi="Arial" w:cs="Arial"/>
          <w:sz w:val="22"/>
          <w:szCs w:val="22"/>
        </w:rPr>
      </w:pPr>
      <w:r w:rsidRPr="00820206">
        <w:rPr>
          <w:rFonts w:ascii="Arial" w:hAnsi="Arial" w:cs="Arial"/>
          <w:sz w:val="22"/>
          <w:szCs w:val="22"/>
        </w:rPr>
        <w:t>The order of priority is:</w:t>
      </w:r>
    </w:p>
    <w:p w:rsidR="008536DE" w:rsidRPr="00820206" w:rsidRDefault="008536DE" w:rsidP="008536DE">
      <w:pPr>
        <w:numPr>
          <w:ilvl w:val="0"/>
          <w:numId w:val="16"/>
        </w:numPr>
        <w:rPr>
          <w:rFonts w:ascii="Arial" w:hAnsi="Arial" w:cs="Arial"/>
          <w:sz w:val="22"/>
          <w:szCs w:val="22"/>
        </w:rPr>
      </w:pPr>
      <w:r w:rsidRPr="00820206">
        <w:rPr>
          <w:rFonts w:ascii="Arial" w:hAnsi="Arial" w:cs="Arial"/>
          <w:sz w:val="22"/>
          <w:szCs w:val="22"/>
        </w:rPr>
        <w:t>prevention</w:t>
      </w:r>
    </w:p>
    <w:p w:rsidR="008536DE" w:rsidRPr="00820206" w:rsidRDefault="008536DE" w:rsidP="008536DE">
      <w:pPr>
        <w:numPr>
          <w:ilvl w:val="0"/>
          <w:numId w:val="16"/>
        </w:numPr>
        <w:rPr>
          <w:rFonts w:ascii="Arial" w:hAnsi="Arial" w:cs="Arial"/>
          <w:sz w:val="22"/>
          <w:szCs w:val="22"/>
        </w:rPr>
      </w:pPr>
      <w:r w:rsidRPr="00820206">
        <w:rPr>
          <w:rFonts w:ascii="Arial" w:hAnsi="Arial" w:cs="Arial"/>
          <w:sz w:val="22"/>
          <w:szCs w:val="22"/>
        </w:rPr>
        <w:t>eradication</w:t>
      </w:r>
    </w:p>
    <w:p w:rsidR="008536DE" w:rsidRPr="00820206" w:rsidRDefault="008536DE" w:rsidP="008536DE">
      <w:pPr>
        <w:numPr>
          <w:ilvl w:val="0"/>
          <w:numId w:val="16"/>
        </w:numPr>
        <w:rPr>
          <w:rFonts w:ascii="Arial" w:hAnsi="Arial" w:cs="Arial"/>
          <w:sz w:val="22"/>
          <w:szCs w:val="22"/>
        </w:rPr>
      </w:pPr>
      <w:r w:rsidRPr="00820206">
        <w:rPr>
          <w:rFonts w:ascii="Arial" w:hAnsi="Arial" w:cs="Arial"/>
          <w:sz w:val="22"/>
          <w:szCs w:val="22"/>
        </w:rPr>
        <w:t>isolation and management of the population</w:t>
      </w:r>
    </w:p>
    <w:p w:rsidR="008536DE" w:rsidRPr="00820206" w:rsidRDefault="008536DE" w:rsidP="008536DE">
      <w:pPr>
        <w:ind w:left="360"/>
        <w:rPr>
          <w:rFonts w:ascii="Arial" w:hAnsi="Arial" w:cs="Arial"/>
          <w:sz w:val="22"/>
          <w:szCs w:val="22"/>
        </w:rPr>
      </w:pPr>
    </w:p>
    <w:p w:rsidR="008536DE" w:rsidRPr="00820206" w:rsidRDefault="008536DE" w:rsidP="008536DE">
      <w:pPr>
        <w:rPr>
          <w:rFonts w:ascii="Arial" w:hAnsi="Arial" w:cs="Arial"/>
          <w:sz w:val="22"/>
          <w:szCs w:val="22"/>
        </w:rPr>
      </w:pPr>
      <w:r w:rsidRPr="00820206">
        <w:rPr>
          <w:rFonts w:ascii="Arial" w:hAnsi="Arial" w:cs="Arial"/>
          <w:sz w:val="22"/>
          <w:szCs w:val="22"/>
        </w:rPr>
        <w:t>The Dutch Team Invasive Exotics (TIE) placed within the Food and Consumer Product Safety Authority (</w:t>
      </w:r>
      <w:proofErr w:type="spellStart"/>
      <w:r w:rsidRPr="00820206">
        <w:rPr>
          <w:rFonts w:ascii="Arial" w:hAnsi="Arial" w:cs="Arial"/>
          <w:sz w:val="22"/>
          <w:szCs w:val="22"/>
        </w:rPr>
        <w:t>nVWA</w:t>
      </w:r>
      <w:proofErr w:type="spellEnd"/>
      <w:r w:rsidRPr="00820206">
        <w:rPr>
          <w:rFonts w:ascii="Arial" w:hAnsi="Arial" w:cs="Arial"/>
          <w:sz w:val="22"/>
          <w:szCs w:val="22"/>
        </w:rPr>
        <w:t xml:space="preserve">) </w:t>
      </w:r>
      <w:r w:rsidRPr="00820206">
        <w:rPr>
          <w:rFonts w:ascii="Arial" w:hAnsi="Arial" w:cs="Arial"/>
          <w:bCs/>
          <w:sz w:val="22"/>
          <w:szCs w:val="22"/>
        </w:rPr>
        <w:t>of</w:t>
      </w:r>
      <w:r w:rsidRPr="00820206">
        <w:rPr>
          <w:rFonts w:ascii="Arial" w:hAnsi="Arial" w:cs="Arial"/>
          <w:sz w:val="22"/>
          <w:szCs w:val="22"/>
        </w:rPr>
        <w:t xml:space="preserve"> the Ministry of Economic Affairs</w:t>
      </w:r>
      <w:r w:rsidRPr="00820206">
        <w:rPr>
          <w:rFonts w:ascii="Arial" w:hAnsi="Arial" w:cs="Arial"/>
          <w:b/>
          <w:bCs/>
          <w:sz w:val="22"/>
          <w:szCs w:val="22"/>
        </w:rPr>
        <w:t xml:space="preserve"> </w:t>
      </w:r>
      <w:r w:rsidRPr="00820206">
        <w:rPr>
          <w:rFonts w:ascii="Arial" w:hAnsi="Arial" w:cs="Arial"/>
          <w:sz w:val="22"/>
          <w:szCs w:val="22"/>
        </w:rPr>
        <w:t>of the Ministry of Economic Affairs coordinates the policy and has a budget of 1 million Euros (2013) and an extra elimination budget if needed.</w:t>
      </w:r>
    </w:p>
    <w:p w:rsidR="008536DE" w:rsidRPr="00820206" w:rsidRDefault="008536DE" w:rsidP="00250C94">
      <w:pPr>
        <w:rPr>
          <w:rFonts w:ascii="Arial" w:hAnsi="Arial" w:cs="Arial"/>
          <w:sz w:val="22"/>
          <w:szCs w:val="22"/>
        </w:rPr>
      </w:pPr>
      <w:r w:rsidRPr="00820206">
        <w:rPr>
          <w:rFonts w:ascii="Arial" w:hAnsi="Arial" w:cs="Arial"/>
          <w:sz w:val="22"/>
          <w:szCs w:val="22"/>
        </w:rPr>
        <w:t xml:space="preserve">TIE is responsible for </w:t>
      </w:r>
    </w:p>
    <w:p w:rsidR="008536DE" w:rsidRPr="00820206" w:rsidRDefault="008536DE" w:rsidP="00250C94">
      <w:pPr>
        <w:rPr>
          <w:rFonts w:ascii="Arial" w:hAnsi="Arial" w:cs="Arial"/>
          <w:sz w:val="22"/>
          <w:szCs w:val="22"/>
        </w:rPr>
      </w:pPr>
      <w:r w:rsidRPr="00820206">
        <w:rPr>
          <w:rFonts w:ascii="Arial" w:hAnsi="Arial" w:cs="Arial"/>
          <w:sz w:val="22"/>
          <w:szCs w:val="22"/>
        </w:rPr>
        <w:t xml:space="preserve">a) gathering information on (new) alien species, </w:t>
      </w:r>
    </w:p>
    <w:p w:rsidR="008536DE" w:rsidRPr="00820206" w:rsidRDefault="008536DE" w:rsidP="00250C94">
      <w:pPr>
        <w:rPr>
          <w:rFonts w:ascii="Arial" w:hAnsi="Arial" w:cs="Arial"/>
          <w:sz w:val="22"/>
          <w:szCs w:val="22"/>
        </w:rPr>
      </w:pPr>
      <w:r w:rsidRPr="00820206">
        <w:rPr>
          <w:rFonts w:ascii="Arial" w:hAnsi="Arial" w:cs="Arial"/>
          <w:sz w:val="22"/>
          <w:szCs w:val="22"/>
        </w:rPr>
        <w:t xml:space="preserve">b) setting up monitoring programs (early detection of new alien species), </w:t>
      </w:r>
    </w:p>
    <w:p w:rsidR="008536DE" w:rsidRPr="00820206" w:rsidRDefault="008536DE" w:rsidP="00250C94">
      <w:pPr>
        <w:rPr>
          <w:rFonts w:ascii="Arial" w:hAnsi="Arial" w:cs="Arial"/>
          <w:sz w:val="22"/>
          <w:szCs w:val="22"/>
        </w:rPr>
      </w:pPr>
      <w:r w:rsidRPr="00820206">
        <w:rPr>
          <w:rFonts w:ascii="Arial" w:hAnsi="Arial" w:cs="Arial"/>
          <w:sz w:val="22"/>
          <w:szCs w:val="22"/>
        </w:rPr>
        <w:t xml:space="preserve">c) risk analysis (carried out by experts), </w:t>
      </w:r>
    </w:p>
    <w:p w:rsidR="008536DE" w:rsidRPr="00820206" w:rsidRDefault="008536DE" w:rsidP="00250C94">
      <w:pPr>
        <w:rPr>
          <w:rFonts w:ascii="Arial" w:hAnsi="Arial" w:cs="Arial"/>
          <w:sz w:val="22"/>
          <w:szCs w:val="22"/>
        </w:rPr>
      </w:pPr>
      <w:r w:rsidRPr="00820206">
        <w:rPr>
          <w:rFonts w:ascii="Arial" w:hAnsi="Arial" w:cs="Arial"/>
          <w:sz w:val="22"/>
          <w:szCs w:val="22"/>
        </w:rPr>
        <w:t xml:space="preserve">d) advising the Ministry on invasive species (risks and possible management options), </w:t>
      </w:r>
    </w:p>
    <w:p w:rsidR="008536DE" w:rsidRPr="00820206" w:rsidRDefault="008536DE" w:rsidP="00250C94">
      <w:pPr>
        <w:rPr>
          <w:rFonts w:ascii="Arial" w:hAnsi="Arial" w:cs="Arial"/>
          <w:sz w:val="22"/>
          <w:szCs w:val="22"/>
        </w:rPr>
      </w:pPr>
      <w:r w:rsidRPr="00820206">
        <w:rPr>
          <w:rFonts w:ascii="Arial" w:hAnsi="Arial" w:cs="Arial"/>
          <w:sz w:val="22"/>
          <w:szCs w:val="22"/>
        </w:rPr>
        <w:t xml:space="preserve">e) informing the public on invasive species (raising awareness). </w:t>
      </w:r>
    </w:p>
    <w:p w:rsidR="008536DE" w:rsidRPr="00820206" w:rsidRDefault="008536DE" w:rsidP="008536DE">
      <w:pPr>
        <w:rPr>
          <w:sz w:val="22"/>
          <w:szCs w:val="22"/>
        </w:rPr>
      </w:pPr>
    </w:p>
    <w:p w:rsidR="008536DE" w:rsidRPr="00820206" w:rsidRDefault="008536DE" w:rsidP="008536DE">
      <w:pPr>
        <w:rPr>
          <w:rFonts w:ascii="Arial" w:hAnsi="Arial" w:cs="Arial"/>
          <w:sz w:val="22"/>
          <w:szCs w:val="22"/>
        </w:rPr>
      </w:pPr>
      <w:r w:rsidRPr="00820206">
        <w:rPr>
          <w:rFonts w:ascii="Arial" w:hAnsi="Arial" w:cs="Arial"/>
          <w:sz w:val="22"/>
          <w:szCs w:val="22"/>
        </w:rPr>
        <w:t xml:space="preserve">TIE focuses on invasive alien species that (potentially) impact biodiversity, but also takes impact on human and animal health, safety and economy into consideration. The management of the (invasive alien) organisms that threaten human, animal and plant health or the economy is dealt with by the larger </w:t>
      </w:r>
      <w:proofErr w:type="spellStart"/>
      <w:r w:rsidRPr="00820206">
        <w:rPr>
          <w:rFonts w:ascii="Arial" w:hAnsi="Arial" w:cs="Arial"/>
          <w:sz w:val="22"/>
          <w:szCs w:val="22"/>
        </w:rPr>
        <w:t>nVWA</w:t>
      </w:r>
      <w:proofErr w:type="spellEnd"/>
      <w:r w:rsidRPr="00820206">
        <w:rPr>
          <w:rFonts w:ascii="Arial" w:hAnsi="Arial" w:cs="Arial"/>
          <w:sz w:val="22"/>
          <w:szCs w:val="22"/>
        </w:rPr>
        <w:t xml:space="preserve"> and other ministries. If an initial analysis indicates possible impacts on biodiversity and more information is needed, a risk analysis will be carried out by experts. If needed, further monitoring will be carried out to determine the spread of the alien species. Based on this information the Invasive Species Team will inform the Ministry on the possible impacts of the alien species and possible management actions. Cooperation on management projects for shared water catchments with the </w:t>
      </w:r>
      <w:proofErr w:type="spellStart"/>
      <w:r w:rsidRPr="00820206">
        <w:rPr>
          <w:rFonts w:ascii="Arial" w:hAnsi="Arial" w:cs="Arial"/>
          <w:sz w:val="22"/>
          <w:szCs w:val="22"/>
        </w:rPr>
        <w:t>neighbouring</w:t>
      </w:r>
      <w:proofErr w:type="spellEnd"/>
      <w:r w:rsidRPr="00820206">
        <w:rPr>
          <w:rFonts w:ascii="Arial" w:hAnsi="Arial" w:cs="Arial"/>
          <w:sz w:val="22"/>
          <w:szCs w:val="22"/>
        </w:rPr>
        <w:t xml:space="preserve"> countries Belgium and Germany is initiated where possible.</w:t>
      </w:r>
    </w:p>
    <w:p w:rsidR="008536DE" w:rsidRPr="00820206" w:rsidRDefault="008536DE" w:rsidP="008536DE">
      <w:pPr>
        <w:rPr>
          <w:rFonts w:ascii="Arial" w:hAnsi="Arial" w:cs="Arial"/>
          <w:sz w:val="22"/>
          <w:szCs w:val="22"/>
        </w:rPr>
      </w:pPr>
    </w:p>
    <w:p w:rsidR="008536DE" w:rsidRPr="00820206" w:rsidRDefault="008536DE" w:rsidP="008536DE">
      <w:pPr>
        <w:rPr>
          <w:rFonts w:ascii="Arial" w:hAnsi="Arial" w:cs="Arial"/>
          <w:sz w:val="22"/>
          <w:szCs w:val="22"/>
        </w:rPr>
      </w:pPr>
    </w:p>
    <w:p w:rsidR="008536DE" w:rsidRPr="00820206" w:rsidRDefault="008536DE" w:rsidP="008536DE">
      <w:pPr>
        <w:rPr>
          <w:rFonts w:ascii="Arial" w:hAnsi="Arial" w:cs="Arial"/>
          <w:b/>
          <w:sz w:val="22"/>
          <w:szCs w:val="22"/>
        </w:rPr>
      </w:pPr>
    </w:p>
    <w:p w:rsidR="008536DE" w:rsidRPr="00820206" w:rsidRDefault="008536DE" w:rsidP="008536DE">
      <w:pPr>
        <w:pStyle w:val="Listenabsatz"/>
        <w:keepNext/>
        <w:numPr>
          <w:ilvl w:val="1"/>
          <w:numId w:val="15"/>
        </w:numPr>
        <w:spacing w:line="276" w:lineRule="auto"/>
        <w:rPr>
          <w:rFonts w:ascii="Arial" w:hAnsi="Arial" w:cs="Arial"/>
          <w:b/>
          <w:sz w:val="22"/>
          <w:szCs w:val="22"/>
        </w:rPr>
      </w:pPr>
      <w:r w:rsidRPr="00820206">
        <w:rPr>
          <w:rFonts w:ascii="Arial" w:hAnsi="Arial" w:cs="Arial"/>
          <w:b/>
          <w:sz w:val="22"/>
          <w:szCs w:val="22"/>
        </w:rPr>
        <w:t>Germany</w:t>
      </w:r>
    </w:p>
    <w:p w:rsidR="008536DE" w:rsidRPr="00820206" w:rsidRDefault="008536DE" w:rsidP="008536DE">
      <w:pPr>
        <w:keepNext/>
        <w:rPr>
          <w:rFonts w:ascii="Arial" w:hAnsi="Arial" w:cs="Arial"/>
          <w:sz w:val="22"/>
          <w:szCs w:val="22"/>
        </w:rPr>
      </w:pPr>
    </w:p>
    <w:p w:rsidR="008536DE" w:rsidRPr="00820206" w:rsidRDefault="008536DE" w:rsidP="008536DE">
      <w:pPr>
        <w:keepNext/>
        <w:rPr>
          <w:rFonts w:ascii="Arial" w:hAnsi="Arial" w:cs="Arial"/>
          <w:sz w:val="22"/>
          <w:szCs w:val="22"/>
          <w:u w:val="single"/>
        </w:rPr>
      </w:pPr>
      <w:r w:rsidRPr="00820206">
        <w:rPr>
          <w:rFonts w:ascii="Arial" w:hAnsi="Arial" w:cs="Arial"/>
          <w:sz w:val="22"/>
          <w:szCs w:val="22"/>
          <w:u w:val="single"/>
        </w:rPr>
        <w:t xml:space="preserve">Policy </w:t>
      </w:r>
    </w:p>
    <w:p w:rsidR="008536DE" w:rsidRPr="00820206" w:rsidRDefault="008536DE" w:rsidP="008536DE">
      <w:pPr>
        <w:keepNext/>
        <w:rPr>
          <w:rFonts w:ascii="Arial" w:hAnsi="Arial" w:cs="Arial"/>
          <w:sz w:val="22"/>
          <w:szCs w:val="22"/>
        </w:rPr>
      </w:pPr>
      <w:r w:rsidRPr="00820206">
        <w:rPr>
          <w:rFonts w:ascii="Arial" w:hAnsi="Arial" w:cs="Arial"/>
          <w:sz w:val="22"/>
          <w:szCs w:val="22"/>
        </w:rPr>
        <w:t xml:space="preserve">The National Biodiversity Strategy (2007) sets specific IAS targets, including preparation of a National IAS Strategy. Discussions are on-going on the feasibility of developing an overarching strategy across separate sectorial approaches. However, there is not yet a policy scheme like in NL, although such an instrument is under discussion. </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In accordance with the CBD’s guiding principles (CBD, 2000), Germany has in 2007 prepared a national strategy on invasive alien species. The overall strategy for alien species comprises two main components: dealing with the problem of alien species already present, and the prevention of further introductions including the response if prevention should fail. Depending on the species, efforts should target one of the five categories: </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(a) prevention of introductions through education and regulations; </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(b) monitoring and early detection by effective monitoring programs; </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(c) rapid measures to eliminate newly introduced invasive alien species; </w:t>
      </w:r>
    </w:p>
    <w:p w:rsidR="008536DE" w:rsidRPr="00820206" w:rsidRDefault="008536DE" w:rsidP="008536DE">
      <w:pPr>
        <w:rPr>
          <w:rFonts w:ascii="Arial" w:hAnsi="Arial" w:cs="Arial"/>
          <w:sz w:val="22"/>
          <w:szCs w:val="22"/>
        </w:rPr>
      </w:pPr>
      <w:r w:rsidRPr="00820206">
        <w:rPr>
          <w:rFonts w:ascii="Arial" w:hAnsi="Arial" w:cs="Arial"/>
          <w:sz w:val="22"/>
          <w:szCs w:val="22"/>
        </w:rPr>
        <w:t>(d) minimization of impacts of established invasive alien species by eradication and control;</w:t>
      </w:r>
    </w:p>
    <w:p w:rsidR="008536DE" w:rsidRPr="00820206" w:rsidRDefault="008536DE" w:rsidP="008536DE">
      <w:pPr>
        <w:rPr>
          <w:rFonts w:ascii="Arial" w:hAnsi="Arial" w:cs="Arial"/>
          <w:sz w:val="22"/>
          <w:szCs w:val="22"/>
        </w:rPr>
      </w:pPr>
      <w:r w:rsidRPr="00820206">
        <w:rPr>
          <w:rFonts w:ascii="Arial" w:hAnsi="Arial" w:cs="Arial"/>
          <w:sz w:val="22"/>
          <w:szCs w:val="22"/>
        </w:rPr>
        <w:t>(e) acceptance of established non-invasive species.</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A draft National Strategy for the protection and sustainable use of the seas also addresses IAS. The German </w:t>
      </w:r>
      <w:proofErr w:type="spellStart"/>
      <w:r w:rsidRPr="00820206">
        <w:rPr>
          <w:rFonts w:ascii="Arial" w:hAnsi="Arial" w:cs="Arial"/>
          <w:sz w:val="22"/>
          <w:szCs w:val="22"/>
        </w:rPr>
        <w:t>Länder</w:t>
      </w:r>
      <w:proofErr w:type="spellEnd"/>
      <w:r w:rsidRPr="00820206">
        <w:rPr>
          <w:rFonts w:ascii="Arial" w:hAnsi="Arial" w:cs="Arial"/>
          <w:sz w:val="22"/>
          <w:szCs w:val="22"/>
        </w:rPr>
        <w:t xml:space="preserve"> (Federal States) are responsible for alien species policies in the coastal area under their jurisdiction (12 nm zone) and the federal government is responsibility for offshore areas in the German EEZ. According to the national park laws it is </w:t>
      </w:r>
      <w:r w:rsidRPr="00820206">
        <w:rPr>
          <w:rFonts w:ascii="Arial" w:hAnsi="Arial" w:cs="Arial"/>
          <w:sz w:val="22"/>
          <w:szCs w:val="22"/>
        </w:rPr>
        <w:lastRenderedPageBreak/>
        <w:t xml:space="preserve">not allowed to introduce alien species. Removal of alien species may, however, contradict with the policy principle of natural dynamics. The approach is to deal with alien species introductions on a case-by-case and project-like basis. The first step towards a combined approach of the federal states agencies and the federal agencies has been the establishment of a shared information exchange platform for issues related to marine alien species. </w:t>
      </w:r>
    </w:p>
    <w:p w:rsidR="008536DE" w:rsidRPr="00820206" w:rsidRDefault="008536DE" w:rsidP="008536DE">
      <w:pPr>
        <w:rPr>
          <w:rFonts w:ascii="Arial" w:hAnsi="Arial" w:cs="Arial"/>
          <w:sz w:val="22"/>
          <w:szCs w:val="22"/>
          <w:u w:val="single"/>
        </w:rPr>
      </w:pPr>
    </w:p>
    <w:p w:rsidR="008536DE" w:rsidRPr="00820206" w:rsidRDefault="008536DE" w:rsidP="008536DE">
      <w:pPr>
        <w:rPr>
          <w:rFonts w:ascii="Arial" w:hAnsi="Arial" w:cs="Arial"/>
          <w:sz w:val="22"/>
          <w:szCs w:val="22"/>
          <w:u w:val="single"/>
        </w:rPr>
      </w:pPr>
      <w:r w:rsidRPr="00820206">
        <w:rPr>
          <w:rFonts w:ascii="Arial" w:hAnsi="Arial" w:cs="Arial"/>
          <w:sz w:val="22"/>
          <w:szCs w:val="22"/>
          <w:u w:val="single"/>
        </w:rPr>
        <w:t>Legislation</w:t>
      </w:r>
    </w:p>
    <w:p w:rsidR="008536DE" w:rsidRPr="00820206" w:rsidRDefault="008536DE" w:rsidP="008536DE">
      <w:pPr>
        <w:rPr>
          <w:rFonts w:ascii="Arial" w:hAnsi="Arial" w:cs="Arial"/>
          <w:sz w:val="22"/>
          <w:szCs w:val="22"/>
        </w:rPr>
      </w:pPr>
      <w:r w:rsidRPr="00820206">
        <w:rPr>
          <w:rFonts w:ascii="Arial" w:hAnsi="Arial" w:cs="Arial"/>
          <w:i/>
          <w:sz w:val="22"/>
          <w:szCs w:val="22"/>
        </w:rPr>
        <w:t>Nature Protection Law</w:t>
      </w:r>
      <w:r w:rsidRPr="00820206">
        <w:rPr>
          <w:rFonts w:ascii="Arial" w:hAnsi="Arial" w:cs="Arial"/>
          <w:sz w:val="22"/>
          <w:szCs w:val="22"/>
        </w:rPr>
        <w:t xml:space="preserve"> (</w:t>
      </w:r>
      <w:proofErr w:type="spellStart"/>
      <w:r w:rsidRPr="00820206">
        <w:rPr>
          <w:rFonts w:ascii="Arial" w:hAnsi="Arial" w:cs="Arial"/>
          <w:sz w:val="22"/>
          <w:szCs w:val="22"/>
        </w:rPr>
        <w:t>Bundesnaturschutzgesetz</w:t>
      </w:r>
      <w:proofErr w:type="spellEnd"/>
      <w:r w:rsidRPr="00820206">
        <w:rPr>
          <w:rFonts w:ascii="Arial" w:hAnsi="Arial" w:cs="Arial"/>
          <w:sz w:val="22"/>
          <w:szCs w:val="22"/>
        </w:rPr>
        <w:t>). Contains provisions with regard to prevention, monitoring, early warning and rapid measures, control and licensing.</w:t>
      </w:r>
    </w:p>
    <w:p w:rsidR="008536DE" w:rsidRPr="00820206" w:rsidRDefault="008536DE" w:rsidP="008536DE">
      <w:pPr>
        <w:rPr>
          <w:rFonts w:ascii="Arial" w:hAnsi="Arial" w:cs="Arial"/>
          <w:sz w:val="22"/>
          <w:szCs w:val="22"/>
        </w:rPr>
      </w:pPr>
      <w:r w:rsidRPr="00820206">
        <w:rPr>
          <w:rFonts w:ascii="Arial" w:hAnsi="Arial" w:cs="Arial"/>
          <w:i/>
          <w:sz w:val="22"/>
          <w:szCs w:val="22"/>
          <w:lang w:val="de-DE"/>
        </w:rPr>
        <w:t xml:space="preserve">Federal </w:t>
      </w:r>
      <w:proofErr w:type="spellStart"/>
      <w:r w:rsidRPr="00820206">
        <w:rPr>
          <w:rFonts w:ascii="Arial" w:hAnsi="Arial" w:cs="Arial"/>
          <w:i/>
          <w:sz w:val="22"/>
          <w:szCs w:val="22"/>
          <w:lang w:val="de-DE"/>
        </w:rPr>
        <w:t>Species</w:t>
      </w:r>
      <w:proofErr w:type="spellEnd"/>
      <w:r w:rsidRPr="00820206">
        <w:rPr>
          <w:rFonts w:ascii="Arial" w:hAnsi="Arial" w:cs="Arial"/>
          <w:i/>
          <w:sz w:val="22"/>
          <w:szCs w:val="22"/>
          <w:lang w:val="de-DE"/>
        </w:rPr>
        <w:t xml:space="preserve"> </w:t>
      </w:r>
      <w:proofErr w:type="spellStart"/>
      <w:r w:rsidRPr="00820206">
        <w:rPr>
          <w:rFonts w:ascii="Arial" w:hAnsi="Arial" w:cs="Arial"/>
          <w:i/>
          <w:sz w:val="22"/>
          <w:szCs w:val="22"/>
          <w:lang w:val="de-DE"/>
        </w:rPr>
        <w:t>Protection</w:t>
      </w:r>
      <w:proofErr w:type="spellEnd"/>
      <w:r w:rsidRPr="00820206">
        <w:rPr>
          <w:rFonts w:ascii="Arial" w:hAnsi="Arial" w:cs="Arial"/>
          <w:i/>
          <w:sz w:val="22"/>
          <w:szCs w:val="22"/>
          <w:lang w:val="de-DE"/>
        </w:rPr>
        <w:t xml:space="preserve"> </w:t>
      </w:r>
      <w:proofErr w:type="spellStart"/>
      <w:r w:rsidRPr="00820206">
        <w:rPr>
          <w:rFonts w:ascii="Arial" w:hAnsi="Arial" w:cs="Arial"/>
          <w:i/>
          <w:sz w:val="22"/>
          <w:szCs w:val="22"/>
          <w:lang w:val="de-DE"/>
        </w:rPr>
        <w:t>Act</w:t>
      </w:r>
      <w:proofErr w:type="spellEnd"/>
      <w:r w:rsidRPr="00820206">
        <w:rPr>
          <w:rFonts w:ascii="Arial" w:hAnsi="Arial" w:cs="Arial"/>
          <w:sz w:val="22"/>
          <w:szCs w:val="22"/>
          <w:lang w:val="de-DE"/>
        </w:rPr>
        <w:t xml:space="preserve">. (Bundesartenschutzverordnung). </w:t>
      </w:r>
      <w:r w:rsidRPr="00820206">
        <w:rPr>
          <w:rFonts w:ascii="Arial" w:hAnsi="Arial" w:cs="Arial"/>
          <w:sz w:val="22"/>
          <w:szCs w:val="22"/>
        </w:rPr>
        <w:t>Regulation of trade and possession of non-native species.</w:t>
      </w:r>
    </w:p>
    <w:p w:rsidR="008536DE" w:rsidRPr="00820206" w:rsidRDefault="008536DE" w:rsidP="008536DE">
      <w:pPr>
        <w:rPr>
          <w:rFonts w:ascii="Arial" w:hAnsi="Arial" w:cs="Arial"/>
          <w:sz w:val="22"/>
          <w:szCs w:val="22"/>
        </w:rPr>
      </w:pPr>
    </w:p>
    <w:p w:rsidR="008536DE" w:rsidRPr="00820206" w:rsidRDefault="008536DE" w:rsidP="008536DE">
      <w:pPr>
        <w:rPr>
          <w:rFonts w:ascii="Arial" w:hAnsi="Arial" w:cs="Arial"/>
          <w:sz w:val="22"/>
          <w:szCs w:val="22"/>
          <w:u w:val="single"/>
        </w:rPr>
      </w:pPr>
      <w:r w:rsidRPr="00820206">
        <w:rPr>
          <w:rFonts w:ascii="Arial" w:hAnsi="Arial" w:cs="Arial"/>
          <w:sz w:val="22"/>
          <w:szCs w:val="22"/>
          <w:u w:val="single"/>
        </w:rPr>
        <w:t>Implementation</w:t>
      </w:r>
    </w:p>
    <w:p w:rsidR="008536DE" w:rsidRPr="00820206" w:rsidRDefault="008536DE" w:rsidP="008536DE">
      <w:pPr>
        <w:rPr>
          <w:rFonts w:ascii="Arial" w:hAnsi="Arial" w:cs="Arial"/>
          <w:sz w:val="22"/>
          <w:szCs w:val="22"/>
        </w:rPr>
      </w:pPr>
      <w:r w:rsidRPr="00820206">
        <w:rPr>
          <w:rFonts w:ascii="Arial" w:hAnsi="Arial" w:cs="Arial"/>
          <w:sz w:val="22"/>
          <w:szCs w:val="22"/>
        </w:rPr>
        <w:t>The Federal Nature Agency (</w:t>
      </w:r>
      <w:proofErr w:type="spellStart"/>
      <w:r w:rsidRPr="00820206">
        <w:rPr>
          <w:rFonts w:ascii="Arial" w:hAnsi="Arial" w:cs="Arial"/>
          <w:sz w:val="22"/>
          <w:szCs w:val="22"/>
        </w:rPr>
        <w:t>BfN</w:t>
      </w:r>
      <w:proofErr w:type="spellEnd"/>
      <w:r w:rsidRPr="00820206">
        <w:rPr>
          <w:rFonts w:ascii="Arial" w:hAnsi="Arial" w:cs="Arial"/>
          <w:sz w:val="22"/>
          <w:szCs w:val="22"/>
        </w:rPr>
        <w:t>) is currently developing black and grey species lists. For all selected species a “</w:t>
      </w:r>
      <w:proofErr w:type="spellStart"/>
      <w:r w:rsidRPr="00820206">
        <w:rPr>
          <w:rFonts w:ascii="Arial" w:hAnsi="Arial" w:cs="Arial"/>
          <w:sz w:val="22"/>
          <w:szCs w:val="22"/>
        </w:rPr>
        <w:t>Steckbrief</w:t>
      </w:r>
      <w:proofErr w:type="spellEnd"/>
      <w:r w:rsidRPr="00820206">
        <w:rPr>
          <w:rFonts w:ascii="Arial" w:hAnsi="Arial" w:cs="Arial"/>
          <w:sz w:val="22"/>
          <w:szCs w:val="22"/>
        </w:rPr>
        <w:t xml:space="preserve">” (brief case history account) will be prepared. </w:t>
      </w:r>
    </w:p>
    <w:p w:rsidR="008536DE" w:rsidRPr="00820206" w:rsidRDefault="008536DE" w:rsidP="008536DE">
      <w:pPr>
        <w:rPr>
          <w:rFonts w:ascii="Arial" w:hAnsi="Arial" w:cs="Arial"/>
          <w:sz w:val="22"/>
          <w:szCs w:val="22"/>
        </w:rPr>
      </w:pPr>
      <w:r w:rsidRPr="00820206">
        <w:rPr>
          <w:rFonts w:ascii="Arial" w:hAnsi="Arial" w:cs="Arial"/>
          <w:sz w:val="22"/>
          <w:szCs w:val="22"/>
        </w:rPr>
        <w:t>Work is going on regarding descriptor 2 of the MSFD, in particular the development of monitoring and surveillance. So far, two rapid assessments have been carried out in the marine environment.</w:t>
      </w:r>
    </w:p>
    <w:p w:rsidR="008536DE" w:rsidRPr="00820206" w:rsidRDefault="008536DE" w:rsidP="008536DE">
      <w:pPr>
        <w:rPr>
          <w:rFonts w:ascii="Arial" w:hAnsi="Arial" w:cs="Arial"/>
          <w:sz w:val="22"/>
          <w:szCs w:val="22"/>
        </w:rPr>
      </w:pPr>
    </w:p>
    <w:p w:rsidR="008536DE" w:rsidRPr="00820206" w:rsidRDefault="008536DE" w:rsidP="008536DE">
      <w:pPr>
        <w:rPr>
          <w:rFonts w:ascii="Arial" w:hAnsi="Arial" w:cs="Arial"/>
          <w:sz w:val="22"/>
          <w:szCs w:val="22"/>
        </w:rPr>
      </w:pPr>
    </w:p>
    <w:p w:rsidR="008536DE" w:rsidRPr="00820206" w:rsidRDefault="008536DE" w:rsidP="008536DE">
      <w:pPr>
        <w:pStyle w:val="Listenabsatz"/>
        <w:numPr>
          <w:ilvl w:val="1"/>
          <w:numId w:val="15"/>
        </w:numPr>
        <w:spacing w:after="200" w:line="276" w:lineRule="auto"/>
        <w:rPr>
          <w:rFonts w:ascii="Arial" w:hAnsi="Arial" w:cs="Arial"/>
          <w:b/>
          <w:sz w:val="22"/>
          <w:szCs w:val="22"/>
        </w:rPr>
      </w:pPr>
      <w:r w:rsidRPr="00820206">
        <w:rPr>
          <w:rFonts w:ascii="Arial" w:hAnsi="Arial" w:cs="Arial"/>
          <w:b/>
          <w:sz w:val="22"/>
          <w:szCs w:val="22"/>
        </w:rPr>
        <w:t>Denmark</w:t>
      </w:r>
    </w:p>
    <w:p w:rsidR="008536DE" w:rsidRPr="00820206" w:rsidRDefault="008536DE" w:rsidP="008536DE">
      <w:pPr>
        <w:rPr>
          <w:rFonts w:ascii="Arial" w:hAnsi="Arial" w:cs="Arial"/>
          <w:sz w:val="22"/>
          <w:szCs w:val="22"/>
          <w:u w:val="single"/>
        </w:rPr>
      </w:pPr>
      <w:r w:rsidRPr="00820206">
        <w:rPr>
          <w:rFonts w:ascii="Arial" w:hAnsi="Arial" w:cs="Arial"/>
          <w:sz w:val="22"/>
          <w:szCs w:val="22"/>
          <w:u w:val="single"/>
        </w:rPr>
        <w:t>Policy</w:t>
      </w:r>
    </w:p>
    <w:p w:rsidR="008536DE" w:rsidRPr="00820206" w:rsidRDefault="008536DE" w:rsidP="008536DE">
      <w:pPr>
        <w:rPr>
          <w:rFonts w:ascii="Arial" w:hAnsi="Arial" w:cs="Arial"/>
          <w:sz w:val="22"/>
          <w:szCs w:val="22"/>
        </w:rPr>
      </w:pPr>
      <w:r w:rsidRPr="00820206">
        <w:rPr>
          <w:rFonts w:ascii="Arial" w:hAnsi="Arial" w:cs="Arial"/>
          <w:sz w:val="22"/>
          <w:szCs w:val="22"/>
        </w:rPr>
        <w:t>In Denmark a National Action Plan for Alien Species of 2009 applies. The plan has five focus areas: prevention, eradication, information, research and administration and regulation. For each focus area a number of recommendations are given and these lay down the path for the daily work. Regarding prevention focus has been on prioritizing international cooperation through the NOBANIS network on early warning, control and information exchange, establish a portal for the public to record observations of invasive species and work for an implementation of the Ballast Water Convention.</w:t>
      </w:r>
    </w:p>
    <w:p w:rsidR="008536DE" w:rsidRPr="00820206" w:rsidRDefault="008536DE" w:rsidP="008536DE">
      <w:pPr>
        <w:rPr>
          <w:rFonts w:ascii="Arial" w:hAnsi="Arial" w:cs="Arial"/>
          <w:sz w:val="22"/>
          <w:szCs w:val="22"/>
        </w:rPr>
      </w:pPr>
      <w:r w:rsidRPr="00820206">
        <w:rPr>
          <w:rFonts w:ascii="Arial" w:hAnsi="Arial" w:cs="Arial"/>
          <w:sz w:val="22"/>
          <w:szCs w:val="22"/>
        </w:rPr>
        <w:t>Apart from recommending focusing eradication and control initiatives towards species based on species biology and cost-effectiveness in the eradication, the policy is to involve municipalities, NGOs, private landowners etc. in the initiatives.</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As several ministries work with different aspects of alien species a network of the involved ministries and agencies has been created to ensure information flow and a common approach. Furthermore to involve non-governmental actors a group consisting of the governmental agencies, NGO’s and research institutions has been established. The aim of this group is the give advice and input to the governmental institutions on e.g. listing of species on black lists, prioritize and to exchange relevant information and experiences. </w:t>
      </w:r>
    </w:p>
    <w:p w:rsidR="008536DE" w:rsidRPr="00820206" w:rsidRDefault="008536DE" w:rsidP="008536DE">
      <w:pPr>
        <w:rPr>
          <w:rFonts w:ascii="Arial" w:hAnsi="Arial" w:cs="Arial"/>
          <w:sz w:val="22"/>
          <w:szCs w:val="22"/>
        </w:rPr>
      </w:pPr>
    </w:p>
    <w:p w:rsidR="008536DE" w:rsidRPr="00820206" w:rsidRDefault="008536DE" w:rsidP="008536DE">
      <w:pPr>
        <w:rPr>
          <w:rFonts w:ascii="Arial" w:hAnsi="Arial" w:cs="Arial"/>
          <w:sz w:val="22"/>
          <w:szCs w:val="22"/>
          <w:u w:val="single"/>
        </w:rPr>
      </w:pPr>
      <w:r w:rsidRPr="00820206">
        <w:rPr>
          <w:rFonts w:ascii="Arial" w:hAnsi="Arial" w:cs="Arial"/>
          <w:sz w:val="22"/>
          <w:szCs w:val="22"/>
          <w:u w:val="single"/>
        </w:rPr>
        <w:t>Legislation</w:t>
      </w:r>
    </w:p>
    <w:p w:rsidR="008536DE" w:rsidRPr="00820206" w:rsidRDefault="008536DE" w:rsidP="008536DE">
      <w:pPr>
        <w:rPr>
          <w:rFonts w:ascii="Arial" w:hAnsi="Arial" w:cs="Arial"/>
          <w:sz w:val="22"/>
          <w:szCs w:val="22"/>
        </w:rPr>
      </w:pPr>
      <w:r w:rsidRPr="00820206">
        <w:rPr>
          <w:rFonts w:ascii="Arial" w:hAnsi="Arial" w:cs="Arial"/>
          <w:i/>
          <w:sz w:val="22"/>
          <w:szCs w:val="22"/>
        </w:rPr>
        <w:t>Nature Protection Act</w:t>
      </w:r>
      <w:r w:rsidRPr="00820206">
        <w:rPr>
          <w:rFonts w:ascii="Arial" w:hAnsi="Arial" w:cs="Arial"/>
          <w:sz w:val="22"/>
          <w:szCs w:val="22"/>
        </w:rPr>
        <w:t xml:space="preserve">. Release of animals that do not naturally occur in Denmark into natural environment is prohibited. The Act states that animals alien to Denmark are not to be released to nature without permission. </w:t>
      </w:r>
    </w:p>
    <w:p w:rsidR="008536DE" w:rsidRPr="00820206" w:rsidRDefault="008536DE" w:rsidP="008536DE">
      <w:pPr>
        <w:rPr>
          <w:rFonts w:ascii="Arial" w:hAnsi="Arial" w:cs="Arial"/>
          <w:sz w:val="22"/>
          <w:szCs w:val="22"/>
        </w:rPr>
      </w:pPr>
      <w:r w:rsidRPr="00820206">
        <w:rPr>
          <w:rFonts w:ascii="Arial" w:hAnsi="Arial" w:cs="Arial"/>
          <w:i/>
          <w:sz w:val="22"/>
          <w:szCs w:val="22"/>
        </w:rPr>
        <w:t xml:space="preserve">The Hunting Act. </w:t>
      </w:r>
      <w:r w:rsidRPr="00820206">
        <w:rPr>
          <w:rFonts w:ascii="Arial" w:hAnsi="Arial" w:cs="Arial"/>
          <w:sz w:val="22"/>
          <w:szCs w:val="22"/>
        </w:rPr>
        <w:t xml:space="preserve"> Release of the game animals.</w:t>
      </w:r>
    </w:p>
    <w:p w:rsidR="008536DE" w:rsidRPr="00820206" w:rsidRDefault="008536DE" w:rsidP="008536DE">
      <w:pPr>
        <w:rPr>
          <w:rFonts w:ascii="Arial" w:hAnsi="Arial" w:cs="Arial"/>
          <w:sz w:val="22"/>
          <w:szCs w:val="22"/>
        </w:rPr>
      </w:pPr>
      <w:r w:rsidRPr="00820206">
        <w:rPr>
          <w:rFonts w:ascii="Arial" w:hAnsi="Arial" w:cs="Arial"/>
          <w:sz w:val="22"/>
          <w:szCs w:val="22"/>
        </w:rPr>
        <w:t>The Hunting Act regulates game animals including species that are non-native and that are deliberately released or have unintentionally escaped captivity and which have established self-reproducing populations in the wild (article 2 §1).According to the Hunting Act (Article 6 §1) the Environment Minister may issue a prohibition against deliberate releases of certain game animals. The hunting season is also defined according to the Hunting Act. The Hunting Act is supplemented by a statutory order on the ways of hunting and hunting gear (statutory order no. 1018/2004). Under certain conditions the statutory order allows breeding and release of Partridge (</w:t>
      </w:r>
      <w:proofErr w:type="spellStart"/>
      <w:r w:rsidRPr="00820206">
        <w:rPr>
          <w:rFonts w:ascii="Arial" w:hAnsi="Arial" w:cs="Arial"/>
          <w:sz w:val="22"/>
          <w:szCs w:val="22"/>
        </w:rPr>
        <w:t>Perdix</w:t>
      </w:r>
      <w:proofErr w:type="spellEnd"/>
      <w:r w:rsidRPr="00820206">
        <w:rPr>
          <w:rFonts w:ascii="Arial" w:hAnsi="Arial" w:cs="Arial"/>
          <w:sz w:val="22"/>
          <w:szCs w:val="22"/>
        </w:rPr>
        <w:t xml:space="preserve"> </w:t>
      </w:r>
      <w:proofErr w:type="spellStart"/>
      <w:r w:rsidRPr="00820206">
        <w:rPr>
          <w:rFonts w:ascii="Arial" w:hAnsi="Arial" w:cs="Arial"/>
          <w:sz w:val="22"/>
          <w:szCs w:val="22"/>
        </w:rPr>
        <w:t>perdix</w:t>
      </w:r>
      <w:proofErr w:type="spellEnd"/>
      <w:r w:rsidRPr="00820206">
        <w:rPr>
          <w:rFonts w:ascii="Arial" w:hAnsi="Arial" w:cs="Arial"/>
          <w:sz w:val="22"/>
          <w:szCs w:val="22"/>
        </w:rPr>
        <w:t>), Mallard (</w:t>
      </w:r>
      <w:proofErr w:type="spellStart"/>
      <w:r w:rsidRPr="00820206">
        <w:rPr>
          <w:rFonts w:ascii="Arial" w:hAnsi="Arial" w:cs="Arial"/>
          <w:sz w:val="22"/>
          <w:szCs w:val="22"/>
        </w:rPr>
        <w:t>Anas</w:t>
      </w:r>
      <w:proofErr w:type="spellEnd"/>
      <w:r w:rsidRPr="00820206">
        <w:rPr>
          <w:rFonts w:ascii="Arial" w:hAnsi="Arial" w:cs="Arial"/>
          <w:sz w:val="22"/>
          <w:szCs w:val="22"/>
        </w:rPr>
        <w:t xml:space="preserve"> </w:t>
      </w:r>
      <w:proofErr w:type="spellStart"/>
      <w:r w:rsidRPr="00820206">
        <w:rPr>
          <w:rFonts w:ascii="Arial" w:hAnsi="Arial" w:cs="Arial"/>
          <w:sz w:val="22"/>
          <w:szCs w:val="22"/>
        </w:rPr>
        <w:t>platyrhynchos</w:t>
      </w:r>
      <w:proofErr w:type="spellEnd"/>
      <w:r w:rsidRPr="00820206">
        <w:rPr>
          <w:rFonts w:ascii="Arial" w:hAnsi="Arial" w:cs="Arial"/>
          <w:sz w:val="22"/>
          <w:szCs w:val="22"/>
        </w:rPr>
        <w:t>) and the introduced Pheasant (</w:t>
      </w:r>
      <w:proofErr w:type="spellStart"/>
      <w:r w:rsidRPr="00820206">
        <w:rPr>
          <w:rFonts w:ascii="Arial" w:hAnsi="Arial" w:cs="Arial"/>
          <w:sz w:val="22"/>
          <w:szCs w:val="22"/>
        </w:rPr>
        <w:t>Phasianus</w:t>
      </w:r>
      <w:proofErr w:type="spellEnd"/>
      <w:r w:rsidRPr="00820206">
        <w:rPr>
          <w:rFonts w:ascii="Arial" w:hAnsi="Arial" w:cs="Arial"/>
          <w:sz w:val="22"/>
          <w:szCs w:val="22"/>
        </w:rPr>
        <w:t xml:space="preserve"> </w:t>
      </w:r>
      <w:proofErr w:type="spellStart"/>
      <w:r w:rsidRPr="00820206">
        <w:rPr>
          <w:rFonts w:ascii="Arial" w:hAnsi="Arial" w:cs="Arial"/>
          <w:sz w:val="22"/>
          <w:szCs w:val="22"/>
        </w:rPr>
        <w:t>colchicus</w:t>
      </w:r>
      <w:proofErr w:type="spellEnd"/>
      <w:r w:rsidRPr="00820206">
        <w:rPr>
          <w:rFonts w:ascii="Arial" w:hAnsi="Arial" w:cs="Arial"/>
          <w:sz w:val="22"/>
          <w:szCs w:val="22"/>
        </w:rPr>
        <w:t>)</w:t>
      </w:r>
    </w:p>
    <w:p w:rsidR="008536DE" w:rsidRPr="00820206" w:rsidRDefault="008536DE" w:rsidP="008536DE">
      <w:pPr>
        <w:rPr>
          <w:rFonts w:ascii="Arial" w:hAnsi="Arial" w:cs="Arial"/>
          <w:sz w:val="22"/>
          <w:szCs w:val="22"/>
        </w:rPr>
      </w:pPr>
      <w:r w:rsidRPr="00820206">
        <w:rPr>
          <w:rFonts w:ascii="Arial" w:hAnsi="Arial" w:cs="Arial"/>
          <w:i/>
          <w:sz w:val="22"/>
          <w:szCs w:val="22"/>
        </w:rPr>
        <w:lastRenderedPageBreak/>
        <w:t>Fishing Act</w:t>
      </w:r>
      <w:r w:rsidRPr="00820206">
        <w:rPr>
          <w:rFonts w:ascii="Arial" w:hAnsi="Arial" w:cs="Arial"/>
          <w:sz w:val="22"/>
          <w:szCs w:val="22"/>
        </w:rPr>
        <w:t xml:space="preserve">. Fish for </w:t>
      </w:r>
      <w:proofErr w:type="spellStart"/>
      <w:r w:rsidRPr="00820206">
        <w:rPr>
          <w:rFonts w:ascii="Arial" w:hAnsi="Arial" w:cs="Arial"/>
          <w:sz w:val="22"/>
          <w:szCs w:val="22"/>
        </w:rPr>
        <w:t>maricultural</w:t>
      </w:r>
      <w:proofErr w:type="spellEnd"/>
      <w:r w:rsidRPr="00820206">
        <w:rPr>
          <w:rFonts w:ascii="Arial" w:hAnsi="Arial" w:cs="Arial"/>
          <w:sz w:val="22"/>
          <w:szCs w:val="22"/>
        </w:rPr>
        <w:t xml:space="preserve"> purposes. Chapter 12, Article 63, of the Fishing Act states that the deliberate release of fish and eggs or brood thereof is not allowed, unless permission is obtained. The Minister of Food, Agriculture and Fisheries must approve the species to be released as well as a plan for the </w:t>
      </w:r>
      <w:proofErr w:type="spellStart"/>
      <w:r w:rsidRPr="00820206">
        <w:rPr>
          <w:rFonts w:ascii="Arial" w:hAnsi="Arial" w:cs="Arial"/>
          <w:sz w:val="22"/>
          <w:szCs w:val="22"/>
        </w:rPr>
        <w:t>release.Mariculture</w:t>
      </w:r>
      <w:proofErr w:type="spellEnd"/>
      <w:r w:rsidRPr="00820206">
        <w:rPr>
          <w:rFonts w:ascii="Arial" w:hAnsi="Arial" w:cs="Arial"/>
          <w:sz w:val="22"/>
          <w:szCs w:val="22"/>
        </w:rPr>
        <w:t xml:space="preserve"> is specifically mentioned by the Fishing Act which states that the Minister of Food, Agriculture and Fisheries must approve the breeding of fish on Danish fishing territories (chapter 13, articles 66 and 67).</w:t>
      </w:r>
    </w:p>
    <w:p w:rsidR="008536DE" w:rsidRPr="00820206" w:rsidRDefault="008536DE" w:rsidP="008536DE">
      <w:pPr>
        <w:rPr>
          <w:rFonts w:ascii="Arial" w:hAnsi="Arial" w:cs="Arial"/>
          <w:sz w:val="22"/>
          <w:szCs w:val="22"/>
        </w:rPr>
      </w:pPr>
      <w:r w:rsidRPr="00820206">
        <w:rPr>
          <w:rFonts w:ascii="Arial" w:hAnsi="Arial" w:cs="Arial"/>
          <w:i/>
          <w:sz w:val="22"/>
          <w:szCs w:val="22"/>
        </w:rPr>
        <w:t>Act on access in nature (revised),</w:t>
      </w:r>
      <w:r w:rsidRPr="00820206">
        <w:rPr>
          <w:rFonts w:ascii="Arial" w:hAnsi="Arial" w:cs="Arial"/>
          <w:sz w:val="22"/>
          <w:szCs w:val="22"/>
        </w:rPr>
        <w:t xml:space="preserve"> No. 61 of 19.01.2007. § 1 - Everyone is obliged to keep their domestic animals, including furred animals that are bred in captivity and tamed </w:t>
      </w:r>
      <w:proofErr w:type="spellStart"/>
      <w:r w:rsidRPr="00820206">
        <w:rPr>
          <w:rFonts w:ascii="Arial" w:hAnsi="Arial" w:cs="Arial"/>
          <w:sz w:val="22"/>
          <w:szCs w:val="22"/>
        </w:rPr>
        <w:t>rabits</w:t>
      </w:r>
      <w:proofErr w:type="spellEnd"/>
      <w:r w:rsidRPr="00820206">
        <w:rPr>
          <w:rFonts w:ascii="Arial" w:hAnsi="Arial" w:cs="Arial"/>
          <w:sz w:val="22"/>
          <w:szCs w:val="22"/>
        </w:rPr>
        <w:t>, on his own property all year round. If a domestic furred animal escapes from captivity and is not captured within two months, it is considered a game. This also goes for offspring that follow the mother</w:t>
      </w:r>
    </w:p>
    <w:p w:rsidR="008536DE" w:rsidRPr="00820206" w:rsidRDefault="008536DE" w:rsidP="008536DE">
      <w:pPr>
        <w:rPr>
          <w:rFonts w:ascii="Arial" w:hAnsi="Arial" w:cs="Arial"/>
          <w:sz w:val="22"/>
          <w:szCs w:val="22"/>
        </w:rPr>
      </w:pPr>
      <w:proofErr w:type="spellStart"/>
      <w:r w:rsidRPr="00820206">
        <w:rPr>
          <w:rFonts w:ascii="Arial" w:hAnsi="Arial" w:cs="Arial"/>
          <w:i/>
          <w:sz w:val="22"/>
          <w:szCs w:val="22"/>
        </w:rPr>
        <w:t>Bekendtgørelse</w:t>
      </w:r>
      <w:proofErr w:type="spellEnd"/>
      <w:r w:rsidRPr="00820206">
        <w:rPr>
          <w:rFonts w:ascii="Arial" w:hAnsi="Arial" w:cs="Arial"/>
          <w:i/>
          <w:sz w:val="22"/>
          <w:szCs w:val="22"/>
        </w:rPr>
        <w:t xml:space="preserve"> </w:t>
      </w:r>
      <w:proofErr w:type="spellStart"/>
      <w:r w:rsidRPr="00820206">
        <w:rPr>
          <w:rFonts w:ascii="Arial" w:hAnsi="Arial" w:cs="Arial"/>
          <w:i/>
          <w:sz w:val="22"/>
          <w:szCs w:val="22"/>
        </w:rPr>
        <w:t>om</w:t>
      </w:r>
      <w:proofErr w:type="spellEnd"/>
      <w:r w:rsidRPr="00820206">
        <w:rPr>
          <w:rFonts w:ascii="Arial" w:hAnsi="Arial" w:cs="Arial"/>
          <w:i/>
          <w:sz w:val="22"/>
          <w:szCs w:val="22"/>
        </w:rPr>
        <w:t xml:space="preserve"> </w:t>
      </w:r>
      <w:proofErr w:type="spellStart"/>
      <w:r w:rsidRPr="00820206">
        <w:rPr>
          <w:rFonts w:ascii="Arial" w:hAnsi="Arial" w:cs="Arial"/>
          <w:i/>
          <w:sz w:val="22"/>
          <w:szCs w:val="22"/>
        </w:rPr>
        <w:t>bekæmpelse</w:t>
      </w:r>
      <w:proofErr w:type="spellEnd"/>
      <w:r w:rsidRPr="00820206">
        <w:rPr>
          <w:rFonts w:ascii="Arial" w:hAnsi="Arial" w:cs="Arial"/>
          <w:i/>
          <w:sz w:val="22"/>
          <w:szCs w:val="22"/>
        </w:rPr>
        <w:t xml:space="preserve"> </w:t>
      </w:r>
      <w:proofErr w:type="spellStart"/>
      <w:r w:rsidRPr="00820206">
        <w:rPr>
          <w:rFonts w:ascii="Arial" w:hAnsi="Arial" w:cs="Arial"/>
          <w:i/>
          <w:sz w:val="22"/>
          <w:szCs w:val="22"/>
        </w:rPr>
        <w:t>af</w:t>
      </w:r>
      <w:proofErr w:type="spellEnd"/>
      <w:r w:rsidRPr="00820206">
        <w:rPr>
          <w:rFonts w:ascii="Arial" w:hAnsi="Arial" w:cs="Arial"/>
          <w:i/>
          <w:sz w:val="22"/>
          <w:szCs w:val="22"/>
        </w:rPr>
        <w:t xml:space="preserve"> </w:t>
      </w:r>
      <w:proofErr w:type="spellStart"/>
      <w:r w:rsidRPr="00820206">
        <w:rPr>
          <w:rFonts w:ascii="Arial" w:hAnsi="Arial" w:cs="Arial"/>
          <w:i/>
          <w:sz w:val="22"/>
          <w:szCs w:val="22"/>
        </w:rPr>
        <w:t>kæmpebjørneklo</w:t>
      </w:r>
      <w:proofErr w:type="spellEnd"/>
      <w:r w:rsidRPr="00820206">
        <w:rPr>
          <w:rFonts w:ascii="Arial" w:hAnsi="Arial" w:cs="Arial"/>
          <w:i/>
          <w:sz w:val="22"/>
          <w:szCs w:val="22"/>
        </w:rPr>
        <w:t xml:space="preserve"> / Statutory order on eradication of Giant hogweed,</w:t>
      </w:r>
      <w:r w:rsidRPr="00820206">
        <w:rPr>
          <w:rFonts w:ascii="Arial" w:hAnsi="Arial" w:cs="Arial"/>
          <w:sz w:val="22"/>
          <w:szCs w:val="22"/>
        </w:rPr>
        <w:t xml:space="preserve">  No. 862 of 10.09.2009. § 1, 4 &amp; 5: The municipality can, according to an adopted and published action plan, impose owners or users of areas where Giant hogweed is present, to eradicate the plant. If an action plan has been published, owners and users of the above mentioned areas are obligated to effectively eradicate the plants. This also applies for public agencies. The municipality may impose owners or users of areas where Giant hogweed is present to carry out the eradication. The municipality controls that action plans and orders of eradication are complied with. The municipality has, with the proper identification, the right to access areas included in the action plan at any time in order to carry out control or eradication measures.</w:t>
      </w:r>
      <w:r w:rsidRPr="00820206">
        <w:rPr>
          <w:rFonts w:ascii="Arial" w:hAnsi="Arial" w:cs="Arial"/>
          <w:sz w:val="22"/>
          <w:szCs w:val="22"/>
        </w:rPr>
        <w:br/>
        <w:t>§ 2 - Eradication of Giant hogweed must lead to the extinction of the plant on the area in question and must prevent reproduction of the plant during the effort.</w:t>
      </w:r>
    </w:p>
    <w:p w:rsidR="008536DE" w:rsidRPr="00820206" w:rsidRDefault="008536DE" w:rsidP="008536DE">
      <w:pPr>
        <w:rPr>
          <w:rFonts w:ascii="Arial" w:hAnsi="Arial" w:cs="Arial"/>
          <w:sz w:val="22"/>
          <w:szCs w:val="22"/>
        </w:rPr>
      </w:pPr>
      <w:r w:rsidRPr="00820206">
        <w:rPr>
          <w:rFonts w:ascii="Arial" w:hAnsi="Arial" w:cs="Arial"/>
          <w:i/>
          <w:sz w:val="22"/>
          <w:szCs w:val="22"/>
        </w:rPr>
        <w:t xml:space="preserve">Statutory order on eradication of </w:t>
      </w:r>
      <w:proofErr w:type="spellStart"/>
      <w:r w:rsidRPr="00820206">
        <w:rPr>
          <w:rFonts w:ascii="Arial" w:hAnsi="Arial" w:cs="Arial"/>
          <w:i/>
          <w:sz w:val="22"/>
          <w:szCs w:val="22"/>
        </w:rPr>
        <w:t>Ondatra</w:t>
      </w:r>
      <w:proofErr w:type="spellEnd"/>
      <w:r w:rsidRPr="00820206">
        <w:rPr>
          <w:rFonts w:ascii="Arial" w:hAnsi="Arial" w:cs="Arial"/>
          <w:i/>
          <w:sz w:val="22"/>
          <w:szCs w:val="22"/>
        </w:rPr>
        <w:t xml:space="preserve"> </w:t>
      </w:r>
      <w:proofErr w:type="spellStart"/>
      <w:r w:rsidRPr="00820206">
        <w:rPr>
          <w:rFonts w:ascii="Arial" w:hAnsi="Arial" w:cs="Arial"/>
          <w:i/>
          <w:sz w:val="22"/>
          <w:szCs w:val="22"/>
        </w:rPr>
        <w:t>zibethicus</w:t>
      </w:r>
      <w:proofErr w:type="spellEnd"/>
      <w:r w:rsidRPr="00820206">
        <w:rPr>
          <w:rFonts w:ascii="Arial" w:hAnsi="Arial" w:cs="Arial"/>
          <w:sz w:val="22"/>
          <w:szCs w:val="22"/>
        </w:rPr>
        <w:t>, No. 819 of 11.12.1987</w:t>
      </w:r>
      <w:r w:rsidRPr="00820206">
        <w:rPr>
          <w:rFonts w:ascii="Arial" w:hAnsi="Arial" w:cs="Arial"/>
          <w:sz w:val="22"/>
          <w:szCs w:val="22"/>
        </w:rPr>
        <w:br/>
        <w:t xml:space="preserve">§1 &amp; § 3 :Owners or users of real estate that know of or suspect a presence of </w:t>
      </w:r>
      <w:proofErr w:type="spellStart"/>
      <w:r w:rsidRPr="00820206">
        <w:rPr>
          <w:rFonts w:ascii="Arial" w:hAnsi="Arial" w:cs="Arial"/>
          <w:sz w:val="22"/>
          <w:szCs w:val="22"/>
        </w:rPr>
        <w:t>Ondatra</w:t>
      </w:r>
      <w:proofErr w:type="spellEnd"/>
      <w:r w:rsidRPr="00820206">
        <w:rPr>
          <w:rFonts w:ascii="Arial" w:hAnsi="Arial" w:cs="Arial"/>
          <w:sz w:val="22"/>
          <w:szCs w:val="22"/>
        </w:rPr>
        <w:t xml:space="preserve"> </w:t>
      </w:r>
      <w:proofErr w:type="spellStart"/>
      <w:r w:rsidRPr="00820206">
        <w:rPr>
          <w:rFonts w:ascii="Arial" w:hAnsi="Arial" w:cs="Arial"/>
          <w:sz w:val="22"/>
          <w:szCs w:val="22"/>
        </w:rPr>
        <w:t>zibethicus</w:t>
      </w:r>
      <w:proofErr w:type="spellEnd"/>
      <w:r w:rsidRPr="00820206">
        <w:rPr>
          <w:rFonts w:ascii="Arial" w:hAnsi="Arial" w:cs="Arial"/>
          <w:sz w:val="22"/>
          <w:szCs w:val="22"/>
        </w:rPr>
        <w:t xml:space="preserve"> are committed to report this immediately. That applies even though the owner or user may have killed the animal. After instruction from the Danish Pest Infestation Laboratory, the owner or user is under obligation to eradicate or assist in the eradication of the animal.</w:t>
      </w:r>
    </w:p>
    <w:p w:rsidR="008536DE" w:rsidRPr="00820206" w:rsidRDefault="008536DE" w:rsidP="008536DE">
      <w:pPr>
        <w:rPr>
          <w:rFonts w:ascii="Arial" w:hAnsi="Arial" w:cs="Arial"/>
          <w:sz w:val="22"/>
          <w:szCs w:val="22"/>
        </w:rPr>
      </w:pPr>
      <w:r w:rsidRPr="00820206">
        <w:rPr>
          <w:rFonts w:ascii="Arial" w:hAnsi="Arial" w:cs="Arial"/>
          <w:i/>
          <w:sz w:val="22"/>
          <w:szCs w:val="22"/>
        </w:rPr>
        <w:t>Statutory order on release of crayfish in freshwaters</w:t>
      </w:r>
      <w:r w:rsidRPr="00820206">
        <w:rPr>
          <w:rFonts w:ascii="Arial" w:hAnsi="Arial" w:cs="Arial"/>
          <w:sz w:val="22"/>
          <w:szCs w:val="22"/>
        </w:rPr>
        <w:t>, No. 334 of 26.05.1999</w:t>
      </w:r>
      <w:r w:rsidRPr="00820206">
        <w:rPr>
          <w:rFonts w:ascii="Arial" w:hAnsi="Arial" w:cs="Arial"/>
          <w:sz w:val="22"/>
          <w:szCs w:val="22"/>
        </w:rPr>
        <w:br/>
        <w:t xml:space="preserve">§ 1: Release and translocation of crayfish other than </w:t>
      </w:r>
      <w:proofErr w:type="spellStart"/>
      <w:r w:rsidRPr="00820206">
        <w:rPr>
          <w:rFonts w:ascii="Arial" w:hAnsi="Arial" w:cs="Arial"/>
          <w:sz w:val="22"/>
          <w:szCs w:val="22"/>
        </w:rPr>
        <w:t>Astacus</w:t>
      </w:r>
      <w:proofErr w:type="spellEnd"/>
      <w:r w:rsidRPr="00820206">
        <w:rPr>
          <w:rFonts w:ascii="Arial" w:hAnsi="Arial" w:cs="Arial"/>
          <w:sz w:val="22"/>
          <w:szCs w:val="22"/>
        </w:rPr>
        <w:t xml:space="preserve"> </w:t>
      </w:r>
      <w:proofErr w:type="spellStart"/>
      <w:r w:rsidRPr="00820206">
        <w:rPr>
          <w:rFonts w:ascii="Arial" w:hAnsi="Arial" w:cs="Arial"/>
          <w:sz w:val="22"/>
          <w:szCs w:val="22"/>
        </w:rPr>
        <w:t>astacus</w:t>
      </w:r>
      <w:proofErr w:type="spellEnd"/>
      <w:r w:rsidRPr="00820206">
        <w:rPr>
          <w:rFonts w:ascii="Arial" w:hAnsi="Arial" w:cs="Arial"/>
          <w:sz w:val="22"/>
          <w:szCs w:val="22"/>
        </w:rPr>
        <w:t xml:space="preserve"> (native) are forbidden in all freshwaters. This also goes for eggs or fry.</w:t>
      </w:r>
    </w:p>
    <w:p w:rsidR="008536DE" w:rsidRPr="00820206" w:rsidRDefault="008536DE" w:rsidP="008536DE">
      <w:pPr>
        <w:rPr>
          <w:rFonts w:ascii="Arial" w:hAnsi="Arial" w:cs="Arial"/>
          <w:sz w:val="22"/>
          <w:szCs w:val="22"/>
        </w:rPr>
      </w:pPr>
      <w:r w:rsidRPr="00820206">
        <w:rPr>
          <w:rFonts w:ascii="Arial" w:hAnsi="Arial" w:cs="Arial"/>
          <w:i/>
          <w:sz w:val="22"/>
          <w:szCs w:val="22"/>
        </w:rPr>
        <w:t>Statutory order on protected habitats</w:t>
      </w:r>
      <w:r w:rsidRPr="00820206">
        <w:rPr>
          <w:rFonts w:ascii="Arial" w:hAnsi="Arial" w:cs="Arial"/>
          <w:sz w:val="22"/>
          <w:szCs w:val="22"/>
        </w:rPr>
        <w:t>, No. 1172 of 20/11/2006</w:t>
      </w:r>
      <w:r w:rsidRPr="00820206">
        <w:rPr>
          <w:rFonts w:ascii="Arial" w:hAnsi="Arial" w:cs="Arial"/>
          <w:sz w:val="22"/>
          <w:szCs w:val="22"/>
        </w:rPr>
        <w:br/>
        <w:t xml:space="preserve">Annex 2 - Includes a white list of fish and crustaceans not regulated by Protection of Nature Act (see above) because they are considered to be native. However, the species </w:t>
      </w:r>
      <w:proofErr w:type="spellStart"/>
      <w:r w:rsidRPr="00820206">
        <w:rPr>
          <w:rFonts w:ascii="Arial" w:hAnsi="Arial" w:cs="Arial"/>
          <w:sz w:val="22"/>
          <w:szCs w:val="22"/>
        </w:rPr>
        <w:t>Stizostedion</w:t>
      </w:r>
      <w:proofErr w:type="spellEnd"/>
      <w:r w:rsidRPr="00820206">
        <w:rPr>
          <w:rFonts w:ascii="Arial" w:hAnsi="Arial" w:cs="Arial"/>
          <w:sz w:val="22"/>
          <w:szCs w:val="22"/>
        </w:rPr>
        <w:t xml:space="preserve"> </w:t>
      </w:r>
      <w:proofErr w:type="spellStart"/>
      <w:r w:rsidRPr="00820206">
        <w:rPr>
          <w:rFonts w:ascii="Arial" w:hAnsi="Arial" w:cs="Arial"/>
          <w:sz w:val="22"/>
          <w:szCs w:val="22"/>
        </w:rPr>
        <w:t>lucioperca</w:t>
      </w:r>
      <w:proofErr w:type="spellEnd"/>
      <w:r w:rsidRPr="00820206">
        <w:rPr>
          <w:rFonts w:ascii="Arial" w:hAnsi="Arial" w:cs="Arial"/>
          <w:sz w:val="22"/>
          <w:szCs w:val="22"/>
        </w:rPr>
        <w:t xml:space="preserve">, </w:t>
      </w:r>
      <w:proofErr w:type="spellStart"/>
      <w:r w:rsidRPr="00820206">
        <w:rPr>
          <w:rFonts w:ascii="Arial" w:hAnsi="Arial" w:cs="Arial"/>
          <w:sz w:val="22"/>
          <w:szCs w:val="22"/>
        </w:rPr>
        <w:t>Cyprinus</w:t>
      </w:r>
      <w:proofErr w:type="spellEnd"/>
      <w:r w:rsidRPr="00820206">
        <w:rPr>
          <w:rFonts w:ascii="Arial" w:hAnsi="Arial" w:cs="Arial"/>
          <w:sz w:val="22"/>
          <w:szCs w:val="22"/>
        </w:rPr>
        <w:t xml:space="preserve"> </w:t>
      </w:r>
      <w:proofErr w:type="spellStart"/>
      <w:r w:rsidRPr="00820206">
        <w:rPr>
          <w:rFonts w:ascii="Arial" w:hAnsi="Arial" w:cs="Arial"/>
          <w:sz w:val="22"/>
          <w:szCs w:val="22"/>
        </w:rPr>
        <w:t>carpio</w:t>
      </w:r>
      <w:proofErr w:type="spellEnd"/>
      <w:r w:rsidRPr="00820206">
        <w:rPr>
          <w:rFonts w:ascii="Arial" w:hAnsi="Arial" w:cs="Arial"/>
          <w:sz w:val="22"/>
          <w:szCs w:val="22"/>
        </w:rPr>
        <w:t xml:space="preserve">, </w:t>
      </w:r>
      <w:proofErr w:type="spellStart"/>
      <w:r w:rsidRPr="00820206">
        <w:rPr>
          <w:rFonts w:ascii="Arial" w:hAnsi="Arial" w:cs="Arial"/>
          <w:sz w:val="22"/>
          <w:szCs w:val="22"/>
        </w:rPr>
        <w:t>Oncorhynchus</w:t>
      </w:r>
      <w:proofErr w:type="spellEnd"/>
      <w:r w:rsidRPr="00820206">
        <w:rPr>
          <w:rFonts w:ascii="Arial" w:hAnsi="Arial" w:cs="Arial"/>
          <w:sz w:val="22"/>
          <w:szCs w:val="22"/>
        </w:rPr>
        <w:t xml:space="preserve"> </w:t>
      </w:r>
      <w:proofErr w:type="spellStart"/>
      <w:r w:rsidRPr="00820206">
        <w:rPr>
          <w:rFonts w:ascii="Arial" w:hAnsi="Arial" w:cs="Arial"/>
          <w:sz w:val="22"/>
          <w:szCs w:val="22"/>
        </w:rPr>
        <w:t>mykiss</w:t>
      </w:r>
      <w:proofErr w:type="spellEnd"/>
      <w:r w:rsidRPr="00820206">
        <w:rPr>
          <w:rFonts w:ascii="Arial" w:hAnsi="Arial" w:cs="Arial"/>
          <w:sz w:val="22"/>
          <w:szCs w:val="22"/>
        </w:rPr>
        <w:t xml:space="preserve"> are also listed even though they are not native, because they are considered very common. </w:t>
      </w:r>
      <w:r w:rsidRPr="00820206">
        <w:rPr>
          <w:rFonts w:ascii="Arial" w:hAnsi="Arial" w:cs="Arial"/>
          <w:sz w:val="22"/>
          <w:szCs w:val="22"/>
        </w:rPr>
        <w:br/>
        <w:t>§ 5.3 - Release into the wild of species listed in Annex 2 (white list) does not require a permit from the Minister of Environment.</w:t>
      </w:r>
    </w:p>
    <w:p w:rsidR="008536DE" w:rsidRPr="00820206" w:rsidRDefault="008536DE" w:rsidP="008536DE">
      <w:pPr>
        <w:spacing w:before="100" w:beforeAutospacing="1" w:after="100" w:afterAutospacing="1"/>
        <w:rPr>
          <w:rFonts w:ascii="Arial" w:hAnsi="Arial" w:cs="Arial"/>
          <w:sz w:val="22"/>
          <w:szCs w:val="22"/>
        </w:rPr>
      </w:pPr>
      <w:r w:rsidRPr="00820206">
        <w:rPr>
          <w:rFonts w:ascii="Arial" w:hAnsi="Arial" w:cs="Arial"/>
          <w:i/>
          <w:sz w:val="22"/>
          <w:szCs w:val="22"/>
        </w:rPr>
        <w:t>Action plan against Raccoon dogs in Denmark, Non-legally binding text</w:t>
      </w:r>
      <w:r w:rsidRPr="00820206">
        <w:rPr>
          <w:rFonts w:ascii="Arial" w:hAnsi="Arial" w:cs="Arial"/>
          <w:sz w:val="22"/>
          <w:szCs w:val="22"/>
        </w:rPr>
        <w:br/>
        <w:t xml:space="preserve">Ch. 7.1 – Denmark should have no breeding population of Raccoon dogs in 2015. The action plan describes biology, habitats </w:t>
      </w:r>
      <w:proofErr w:type="spellStart"/>
      <w:r w:rsidRPr="00820206">
        <w:rPr>
          <w:rFonts w:ascii="Arial" w:hAnsi="Arial" w:cs="Arial"/>
          <w:sz w:val="22"/>
          <w:szCs w:val="22"/>
        </w:rPr>
        <w:t>etc</w:t>
      </w:r>
      <w:proofErr w:type="spellEnd"/>
      <w:r w:rsidRPr="00820206">
        <w:rPr>
          <w:rFonts w:ascii="Arial" w:hAnsi="Arial" w:cs="Arial"/>
          <w:sz w:val="22"/>
          <w:szCs w:val="22"/>
        </w:rPr>
        <w:t xml:space="preserve"> of the Raccoon dog and includes eradication methods, best practices and measurable goals and strategies for eradication. It also includes a section with a “tool box” of eradication measures for Raccoon dogs. Several have been implemented. For example as part of the LIFE+ project on Raccoon dogs, an Early Warning System, consisting of number of cameras has been set up along the Danish-German border and in Denmark between the peninsula of Jutland and the Island of </w:t>
      </w:r>
      <w:proofErr w:type="spellStart"/>
      <w:r w:rsidRPr="00820206">
        <w:rPr>
          <w:rFonts w:ascii="Arial" w:hAnsi="Arial" w:cs="Arial"/>
          <w:sz w:val="22"/>
          <w:szCs w:val="22"/>
        </w:rPr>
        <w:t>Fynen</w:t>
      </w:r>
      <w:proofErr w:type="spellEnd"/>
      <w:r w:rsidRPr="00820206">
        <w:rPr>
          <w:rFonts w:ascii="Arial" w:hAnsi="Arial" w:cs="Arial"/>
          <w:sz w:val="22"/>
          <w:szCs w:val="22"/>
        </w:rPr>
        <w:t xml:space="preserve">. </w:t>
      </w:r>
    </w:p>
    <w:p w:rsidR="008536DE" w:rsidRPr="00820206" w:rsidRDefault="008536DE" w:rsidP="008536DE">
      <w:pPr>
        <w:rPr>
          <w:rFonts w:ascii="Arial" w:hAnsi="Arial" w:cs="Arial"/>
          <w:sz w:val="22"/>
          <w:szCs w:val="22"/>
        </w:rPr>
      </w:pPr>
      <w:r w:rsidRPr="00820206">
        <w:rPr>
          <w:rFonts w:ascii="Arial" w:hAnsi="Arial" w:cs="Arial"/>
          <w:i/>
          <w:sz w:val="22"/>
          <w:szCs w:val="22"/>
        </w:rPr>
        <w:t>Forestry Act</w:t>
      </w:r>
      <w:r w:rsidRPr="00820206">
        <w:rPr>
          <w:rFonts w:ascii="Arial" w:hAnsi="Arial" w:cs="Arial"/>
          <w:sz w:val="22"/>
          <w:szCs w:val="22"/>
        </w:rPr>
        <w:t>. Terrestrial plants.</w:t>
      </w:r>
    </w:p>
    <w:p w:rsidR="008536DE" w:rsidRPr="00820206" w:rsidRDefault="008536DE" w:rsidP="008536DE">
      <w:pPr>
        <w:rPr>
          <w:rFonts w:ascii="Arial" w:hAnsi="Arial" w:cs="Arial"/>
          <w:sz w:val="22"/>
          <w:szCs w:val="22"/>
        </w:rPr>
      </w:pPr>
    </w:p>
    <w:p w:rsidR="008536DE" w:rsidRPr="00820206" w:rsidRDefault="008536DE" w:rsidP="008536DE">
      <w:pPr>
        <w:rPr>
          <w:rFonts w:ascii="Arial" w:hAnsi="Arial" w:cs="Arial"/>
          <w:sz w:val="22"/>
          <w:szCs w:val="22"/>
          <w:u w:val="single"/>
        </w:rPr>
      </w:pPr>
      <w:r w:rsidRPr="00820206">
        <w:rPr>
          <w:rFonts w:ascii="Arial" w:hAnsi="Arial" w:cs="Arial"/>
          <w:sz w:val="22"/>
          <w:szCs w:val="22"/>
          <w:u w:val="single"/>
        </w:rPr>
        <w:t>Implementation</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The Action Plan also includes the first Danish “black list” of species regarded as the “worst” alien invasive species in Denmark. Furthermore there is an “observation list” of species either not yet present in Denmark, but known to be invasive in </w:t>
      </w:r>
      <w:proofErr w:type="spellStart"/>
      <w:r w:rsidRPr="00820206">
        <w:rPr>
          <w:rFonts w:ascii="Arial" w:hAnsi="Arial" w:cs="Arial"/>
          <w:sz w:val="22"/>
          <w:szCs w:val="22"/>
        </w:rPr>
        <w:t>neighbouring</w:t>
      </w:r>
      <w:proofErr w:type="spellEnd"/>
      <w:r w:rsidRPr="00820206">
        <w:rPr>
          <w:rFonts w:ascii="Arial" w:hAnsi="Arial" w:cs="Arial"/>
          <w:sz w:val="22"/>
          <w:szCs w:val="22"/>
        </w:rPr>
        <w:t xml:space="preserve"> countries or </w:t>
      </w:r>
      <w:r w:rsidRPr="00820206">
        <w:rPr>
          <w:rFonts w:ascii="Arial" w:hAnsi="Arial" w:cs="Arial"/>
          <w:sz w:val="22"/>
          <w:szCs w:val="22"/>
        </w:rPr>
        <w:lastRenderedPageBreak/>
        <w:t xml:space="preserve">present in Denmark but still rare. The “black-list” contains a few marine species, such as Pacific oyster and </w:t>
      </w:r>
      <w:proofErr w:type="spellStart"/>
      <w:r w:rsidRPr="00820206">
        <w:rPr>
          <w:rFonts w:ascii="Arial" w:hAnsi="Arial" w:cs="Arial"/>
          <w:sz w:val="22"/>
          <w:szCs w:val="22"/>
        </w:rPr>
        <w:t>Mnemiopsis</w:t>
      </w:r>
      <w:proofErr w:type="spellEnd"/>
      <w:r w:rsidRPr="00820206">
        <w:rPr>
          <w:rFonts w:ascii="Arial" w:hAnsi="Arial" w:cs="Arial"/>
          <w:sz w:val="22"/>
          <w:szCs w:val="22"/>
        </w:rPr>
        <w:t xml:space="preserve"> </w:t>
      </w:r>
      <w:proofErr w:type="spellStart"/>
      <w:r w:rsidRPr="00820206">
        <w:rPr>
          <w:rFonts w:ascii="Arial" w:hAnsi="Arial" w:cs="Arial"/>
          <w:sz w:val="22"/>
          <w:szCs w:val="22"/>
        </w:rPr>
        <w:t>leidyi</w:t>
      </w:r>
      <w:proofErr w:type="spellEnd"/>
      <w:r w:rsidRPr="00820206">
        <w:rPr>
          <w:rFonts w:ascii="Arial" w:hAnsi="Arial" w:cs="Arial"/>
          <w:sz w:val="22"/>
          <w:szCs w:val="22"/>
        </w:rPr>
        <w:t xml:space="preserve">. </w:t>
      </w:r>
    </w:p>
    <w:p w:rsidR="008536DE" w:rsidRPr="00820206" w:rsidRDefault="008536DE" w:rsidP="008536DE">
      <w:pPr>
        <w:rPr>
          <w:rFonts w:ascii="Arial" w:hAnsi="Arial" w:cs="Arial"/>
          <w:sz w:val="22"/>
          <w:szCs w:val="22"/>
        </w:rPr>
      </w:pPr>
      <w:r w:rsidRPr="00820206">
        <w:rPr>
          <w:rFonts w:ascii="Arial" w:hAnsi="Arial" w:cs="Arial"/>
          <w:sz w:val="22"/>
          <w:szCs w:val="22"/>
        </w:rPr>
        <w:t>In 2012 the Danish Nature Agency made an action plan for the American mink. The action plan is based on the experiences gained during a 4 year project on mink. It is not possible to eradicate mink from Denmark, thus control efforts is focused in 20 prioritized areas where mink is found to be a considerable problem and where control actions may have a positive effect on especially ground nesting birds.</w:t>
      </w:r>
    </w:p>
    <w:p w:rsidR="008536DE" w:rsidRPr="00820206" w:rsidRDefault="008536DE" w:rsidP="008536DE">
      <w:pPr>
        <w:rPr>
          <w:rFonts w:ascii="Arial" w:hAnsi="Arial" w:cs="Arial"/>
          <w:sz w:val="22"/>
          <w:szCs w:val="22"/>
        </w:rPr>
      </w:pPr>
      <w:r w:rsidRPr="00820206">
        <w:rPr>
          <w:rFonts w:ascii="Arial" w:hAnsi="Arial" w:cs="Arial"/>
          <w:sz w:val="22"/>
          <w:szCs w:val="22"/>
        </w:rPr>
        <w:t>Also a national action plan for raccoon dog was made in 2009 in relation to a trilateral LIFE project on control and eradication of raccoon dog in Sweden, Finland and Denmark. The main eradication measure has been to capture, sterilize and attach GPS collars on raccoon dogs that subsequently have been released to seek new mates. These mates have then been put down. The LIFE project ends in September 2013 but the methods will still be used.</w:t>
      </w:r>
    </w:p>
    <w:p w:rsidR="008536DE" w:rsidRPr="00820206" w:rsidRDefault="008536DE" w:rsidP="008536DE">
      <w:pPr>
        <w:rPr>
          <w:rFonts w:ascii="Arial" w:hAnsi="Arial" w:cs="Arial"/>
          <w:sz w:val="22"/>
          <w:szCs w:val="22"/>
        </w:rPr>
      </w:pPr>
      <w:r w:rsidRPr="00820206">
        <w:rPr>
          <w:rFonts w:ascii="Arial" w:hAnsi="Arial" w:cs="Arial"/>
          <w:sz w:val="22"/>
          <w:szCs w:val="22"/>
        </w:rPr>
        <w:t xml:space="preserve">Studies are on-going on different eradication methods for the </w:t>
      </w:r>
      <w:proofErr w:type="spellStart"/>
      <w:r w:rsidRPr="00820206">
        <w:rPr>
          <w:rFonts w:ascii="Arial" w:hAnsi="Arial" w:cs="Arial"/>
          <w:sz w:val="22"/>
          <w:szCs w:val="22"/>
        </w:rPr>
        <w:t>Rugose</w:t>
      </w:r>
      <w:proofErr w:type="spellEnd"/>
      <w:r w:rsidRPr="00820206">
        <w:rPr>
          <w:rFonts w:ascii="Arial" w:hAnsi="Arial" w:cs="Arial"/>
          <w:sz w:val="22"/>
          <w:szCs w:val="22"/>
        </w:rPr>
        <w:t xml:space="preserve"> rose.</w:t>
      </w:r>
    </w:p>
    <w:p w:rsidR="008536DE" w:rsidRPr="00820206" w:rsidRDefault="008536DE" w:rsidP="008536DE">
      <w:pPr>
        <w:rPr>
          <w:rFonts w:ascii="Arial" w:hAnsi="Arial" w:cs="Arial"/>
          <w:sz w:val="22"/>
          <w:szCs w:val="22"/>
        </w:rPr>
      </w:pPr>
      <w:r w:rsidRPr="00820206">
        <w:rPr>
          <w:rFonts w:ascii="Arial" w:hAnsi="Arial" w:cs="Arial"/>
          <w:sz w:val="22"/>
          <w:szCs w:val="22"/>
        </w:rPr>
        <w:t>The statutory order on eradication of Giant Hogweed gives the municipalities a possibility to make local action plans for giant hogweed. The action plan may include the area of the whole municipality or only parts of the area. If an action plan has been made eradication is mandatory in all areas covered by the plan regardless of ownership.</w:t>
      </w:r>
    </w:p>
    <w:p w:rsidR="008536DE" w:rsidRPr="00820206" w:rsidRDefault="008536DE" w:rsidP="008536DE">
      <w:pPr>
        <w:tabs>
          <w:tab w:val="left" w:pos="3261"/>
        </w:tabs>
        <w:rPr>
          <w:rFonts w:ascii="Arial" w:hAnsi="Arial" w:cs="Arial"/>
          <w:sz w:val="22"/>
          <w:szCs w:val="22"/>
        </w:rPr>
      </w:pPr>
      <w:r w:rsidRPr="00820206">
        <w:rPr>
          <w:rFonts w:ascii="Arial" w:hAnsi="Arial" w:cs="Arial"/>
          <w:sz w:val="22"/>
          <w:szCs w:val="22"/>
        </w:rPr>
        <w:t>The organisms released into freshwater environments are regulated by the Forest and Nature Agency. Guidance is given in form of a "positive list", i.e. species that may be introduced and further a "negative list" for species not to be released was prepared (see also above).</w:t>
      </w:r>
    </w:p>
    <w:p w:rsidR="008536DE" w:rsidRDefault="008536DE" w:rsidP="008536DE">
      <w:pPr>
        <w:rPr>
          <w:rFonts w:ascii="Arial" w:hAnsi="Arial" w:cs="Arial"/>
        </w:rPr>
      </w:pPr>
    </w:p>
    <w:p w:rsidR="008536DE" w:rsidRDefault="008536DE" w:rsidP="008536DE">
      <w:pPr>
        <w:rPr>
          <w:rFonts w:ascii="Arial" w:hAnsi="Arial" w:cs="Arial"/>
        </w:rPr>
      </w:pPr>
    </w:p>
    <w:p w:rsidR="008536DE" w:rsidRDefault="008536DE" w:rsidP="008536DE">
      <w:pPr>
        <w:rPr>
          <w:rFonts w:ascii="Arial" w:hAnsi="Arial" w:cs="Arial"/>
        </w:rPr>
        <w:sectPr w:rsidR="008536DE" w:rsidSect="008536DE">
          <w:headerReference w:type="default" r:id="rId10"/>
          <w:headerReference w:type="first" r:id="rId11"/>
          <w:pgSz w:w="11906" w:h="16838"/>
          <w:pgMar w:top="1417" w:right="1417" w:bottom="1134" w:left="1417" w:header="708" w:footer="708" w:gutter="0"/>
          <w:cols w:space="708"/>
          <w:titlePg/>
          <w:docGrid w:linePitch="360"/>
        </w:sectPr>
      </w:pPr>
    </w:p>
    <w:p w:rsidR="008536DE" w:rsidRDefault="008536DE" w:rsidP="008536DE">
      <w:pPr>
        <w:rPr>
          <w:rFonts w:ascii="Arial" w:hAnsi="Arial" w:cs="Arial"/>
        </w:rPr>
        <w:sectPr w:rsidR="008536DE" w:rsidSect="008536DE">
          <w:type w:val="continuous"/>
          <w:pgSz w:w="11906" w:h="16838"/>
          <w:pgMar w:top="1417" w:right="1417" w:bottom="1134" w:left="1417" w:header="708" w:footer="708" w:gutter="0"/>
          <w:cols w:space="708"/>
          <w:titlePg/>
          <w:docGrid w:linePitch="360"/>
        </w:sectPr>
      </w:pPr>
    </w:p>
    <w:p w:rsidR="008536DE" w:rsidRPr="00FA3CBA" w:rsidRDefault="008536DE" w:rsidP="008536DE">
      <w:pPr>
        <w:rPr>
          <w:rFonts w:ascii="Arial" w:hAnsi="Arial" w:cs="Arial"/>
          <w:b/>
        </w:rPr>
      </w:pPr>
      <w:r w:rsidRPr="00FA3CBA">
        <w:rPr>
          <w:rFonts w:ascii="Arial" w:hAnsi="Arial" w:cs="Arial"/>
          <w:b/>
        </w:rPr>
        <w:lastRenderedPageBreak/>
        <w:t>A</w:t>
      </w:r>
      <w:r w:rsidR="00250C94">
        <w:rPr>
          <w:rFonts w:ascii="Arial" w:hAnsi="Arial" w:cs="Arial"/>
          <w:b/>
        </w:rPr>
        <w:t>ppendix</w:t>
      </w:r>
      <w:r w:rsidRPr="00FA3CBA">
        <w:rPr>
          <w:rFonts w:ascii="Arial" w:hAnsi="Arial" w:cs="Arial"/>
          <w:b/>
        </w:rPr>
        <w:t xml:space="preserve"> 3.  </w:t>
      </w:r>
      <w:r>
        <w:rPr>
          <w:rFonts w:ascii="Arial" w:hAnsi="Arial" w:cs="Arial"/>
          <w:b/>
        </w:rPr>
        <w:t>Inventory of measures in place for implementing the Strategy</w:t>
      </w:r>
    </w:p>
    <w:p w:rsidR="008536DE" w:rsidRDefault="008536DE" w:rsidP="008536DE">
      <w:pPr>
        <w:rPr>
          <w:rFonts w:ascii="Arial" w:hAnsi="Arial" w:cs="Arial"/>
        </w:rPr>
      </w:pPr>
    </w:p>
    <w:p w:rsidR="008536DE" w:rsidRPr="00CA5949" w:rsidRDefault="008536DE" w:rsidP="008536DE">
      <w:pPr>
        <w:rPr>
          <w:sz w:val="28"/>
          <w:szCs w:val="28"/>
        </w:rPr>
      </w:pPr>
    </w:p>
    <w:tbl>
      <w:tblPr>
        <w:tblStyle w:val="Tabellenraster"/>
        <w:tblW w:w="0" w:type="auto"/>
        <w:tblLayout w:type="fixed"/>
        <w:tblLook w:val="04A0" w:firstRow="1" w:lastRow="0" w:firstColumn="1" w:lastColumn="0" w:noHBand="0" w:noVBand="1"/>
      </w:tblPr>
      <w:tblGrid>
        <w:gridCol w:w="1384"/>
        <w:gridCol w:w="992"/>
        <w:gridCol w:w="2199"/>
        <w:gridCol w:w="542"/>
        <w:gridCol w:w="2079"/>
        <w:gridCol w:w="2410"/>
        <w:gridCol w:w="1701"/>
        <w:gridCol w:w="2409"/>
      </w:tblGrid>
      <w:tr w:rsidR="008536DE" w:rsidRPr="004C5ED6" w:rsidTr="00250C94">
        <w:trPr>
          <w:tblHeader/>
        </w:trPr>
        <w:tc>
          <w:tcPr>
            <w:tcW w:w="1384" w:type="dxa"/>
          </w:tcPr>
          <w:p w:rsidR="008536DE" w:rsidRPr="004C5ED6" w:rsidRDefault="008536DE" w:rsidP="008536DE">
            <w:pPr>
              <w:rPr>
                <w:rFonts w:ascii="Arial" w:hAnsi="Arial" w:cs="Arial"/>
                <w:b/>
              </w:rPr>
            </w:pPr>
          </w:p>
        </w:tc>
        <w:tc>
          <w:tcPr>
            <w:tcW w:w="992" w:type="dxa"/>
          </w:tcPr>
          <w:p w:rsidR="008536DE" w:rsidRPr="004C5ED6" w:rsidRDefault="008536DE" w:rsidP="008536DE">
            <w:pPr>
              <w:rPr>
                <w:rFonts w:ascii="Arial" w:hAnsi="Arial" w:cs="Arial"/>
                <w:b/>
              </w:rPr>
            </w:pPr>
          </w:p>
        </w:tc>
        <w:tc>
          <w:tcPr>
            <w:tcW w:w="2199" w:type="dxa"/>
          </w:tcPr>
          <w:p w:rsidR="008536DE" w:rsidRPr="004C5ED6" w:rsidRDefault="008536DE" w:rsidP="008536DE">
            <w:pPr>
              <w:rPr>
                <w:rFonts w:ascii="Arial" w:hAnsi="Arial" w:cs="Arial"/>
                <w:b/>
              </w:rPr>
            </w:pPr>
            <w:r>
              <w:rPr>
                <w:rFonts w:ascii="Arial" w:hAnsi="Arial" w:cs="Arial"/>
                <w:b/>
              </w:rPr>
              <w:t>Policy/actions from Strategy</w:t>
            </w:r>
          </w:p>
        </w:tc>
        <w:tc>
          <w:tcPr>
            <w:tcW w:w="542" w:type="dxa"/>
          </w:tcPr>
          <w:p w:rsidR="008536DE" w:rsidRPr="00660E01" w:rsidRDefault="008536DE" w:rsidP="008536DE">
            <w:pPr>
              <w:rPr>
                <w:rFonts w:ascii="Arial" w:hAnsi="Arial" w:cs="Arial"/>
                <w:b/>
                <w:sz w:val="20"/>
                <w:szCs w:val="20"/>
              </w:rPr>
            </w:pPr>
          </w:p>
        </w:tc>
        <w:tc>
          <w:tcPr>
            <w:tcW w:w="2079" w:type="dxa"/>
          </w:tcPr>
          <w:p w:rsidR="008536DE" w:rsidRPr="004C5ED6" w:rsidRDefault="008536DE" w:rsidP="008536DE">
            <w:pPr>
              <w:rPr>
                <w:rFonts w:ascii="Arial" w:hAnsi="Arial" w:cs="Arial"/>
                <w:b/>
              </w:rPr>
            </w:pPr>
            <w:r w:rsidRPr="004C5ED6">
              <w:rPr>
                <w:rFonts w:ascii="Arial" w:hAnsi="Arial" w:cs="Arial"/>
                <w:b/>
              </w:rPr>
              <w:t>Measures in Place</w:t>
            </w:r>
          </w:p>
        </w:tc>
        <w:tc>
          <w:tcPr>
            <w:tcW w:w="2410" w:type="dxa"/>
          </w:tcPr>
          <w:p w:rsidR="008536DE" w:rsidRPr="004C5ED6" w:rsidRDefault="008536DE" w:rsidP="008536DE">
            <w:pPr>
              <w:rPr>
                <w:rFonts w:ascii="Arial" w:hAnsi="Arial" w:cs="Arial"/>
                <w:b/>
              </w:rPr>
            </w:pPr>
            <w:r w:rsidRPr="004C5ED6">
              <w:rPr>
                <w:rFonts w:ascii="Arial" w:hAnsi="Arial" w:cs="Arial"/>
                <w:b/>
              </w:rPr>
              <w:t>Measures</w:t>
            </w:r>
            <w:r>
              <w:rPr>
                <w:rFonts w:ascii="Arial" w:hAnsi="Arial" w:cs="Arial"/>
                <w:b/>
              </w:rPr>
              <w:t>/Actions</w:t>
            </w:r>
            <w:r w:rsidRPr="004C5ED6">
              <w:rPr>
                <w:rFonts w:ascii="Arial" w:hAnsi="Arial" w:cs="Arial"/>
                <w:b/>
              </w:rPr>
              <w:t xml:space="preserve"> needed</w:t>
            </w:r>
          </w:p>
        </w:tc>
        <w:tc>
          <w:tcPr>
            <w:tcW w:w="1701" w:type="dxa"/>
          </w:tcPr>
          <w:p w:rsidR="008536DE" w:rsidRPr="004C5ED6" w:rsidRDefault="008536DE" w:rsidP="008536DE">
            <w:pPr>
              <w:jc w:val="center"/>
              <w:rPr>
                <w:rFonts w:ascii="Arial" w:hAnsi="Arial" w:cs="Arial"/>
                <w:b/>
              </w:rPr>
            </w:pPr>
            <w:r w:rsidRPr="004C5ED6">
              <w:rPr>
                <w:rFonts w:ascii="Arial" w:hAnsi="Arial" w:cs="Arial"/>
                <w:b/>
              </w:rPr>
              <w:t>Feasibility</w:t>
            </w:r>
          </w:p>
        </w:tc>
        <w:tc>
          <w:tcPr>
            <w:tcW w:w="2409" w:type="dxa"/>
          </w:tcPr>
          <w:p w:rsidR="008536DE" w:rsidRPr="004C5ED6" w:rsidRDefault="008536DE" w:rsidP="008536DE">
            <w:pPr>
              <w:rPr>
                <w:rFonts w:ascii="Arial" w:hAnsi="Arial" w:cs="Arial"/>
                <w:b/>
              </w:rPr>
            </w:pPr>
            <w:r w:rsidRPr="004C5ED6">
              <w:rPr>
                <w:rFonts w:ascii="Arial" w:hAnsi="Arial" w:cs="Arial"/>
                <w:b/>
              </w:rPr>
              <w:t>Responsible</w:t>
            </w:r>
          </w:p>
        </w:tc>
      </w:tr>
      <w:tr w:rsidR="008536DE" w:rsidRPr="004C5ED6" w:rsidTr="008536DE">
        <w:tc>
          <w:tcPr>
            <w:tcW w:w="13716" w:type="dxa"/>
            <w:gridSpan w:val="8"/>
            <w:shd w:val="clear" w:color="auto" w:fill="D9D9D9" w:themeFill="background1" w:themeFillShade="D9"/>
          </w:tcPr>
          <w:p w:rsidR="008536DE" w:rsidRPr="00601EA9" w:rsidRDefault="008536DE" w:rsidP="008536DE">
            <w:pPr>
              <w:rPr>
                <w:rFonts w:ascii="Arial" w:hAnsi="Arial" w:cs="Arial"/>
                <w:b/>
                <w:sz w:val="20"/>
                <w:szCs w:val="20"/>
              </w:rPr>
            </w:pPr>
            <w:r w:rsidRPr="00601EA9">
              <w:rPr>
                <w:rFonts w:ascii="Arial" w:hAnsi="Arial" w:cs="Arial"/>
                <w:b/>
                <w:sz w:val="20"/>
                <w:szCs w:val="20"/>
              </w:rPr>
              <w:t>PREVENTION</w:t>
            </w:r>
          </w:p>
        </w:tc>
      </w:tr>
      <w:tr w:rsidR="008536DE" w:rsidTr="00250C94">
        <w:tc>
          <w:tcPr>
            <w:tcW w:w="1384" w:type="dxa"/>
            <w:vMerge w:val="restart"/>
          </w:tcPr>
          <w:p w:rsidR="008536DE" w:rsidRDefault="008536DE" w:rsidP="008536DE">
            <w:pPr>
              <w:rPr>
                <w:rFonts w:ascii="Arial" w:hAnsi="Arial" w:cs="Arial"/>
              </w:rPr>
            </w:pPr>
            <w:r>
              <w:rPr>
                <w:rFonts w:ascii="Arial" w:hAnsi="Arial" w:cs="Arial"/>
              </w:rPr>
              <w:t>Aquatic</w:t>
            </w:r>
          </w:p>
        </w:tc>
        <w:tc>
          <w:tcPr>
            <w:tcW w:w="992" w:type="dxa"/>
            <w:vMerge w:val="restart"/>
          </w:tcPr>
          <w:p w:rsidR="008536DE" w:rsidRDefault="008536DE" w:rsidP="008536DE">
            <w:pPr>
              <w:jc w:val="center"/>
              <w:rPr>
                <w:rFonts w:ascii="Arial" w:hAnsi="Arial" w:cs="Arial"/>
              </w:rPr>
            </w:pPr>
            <w:r>
              <w:rPr>
                <w:rFonts w:ascii="Arial" w:hAnsi="Arial" w:cs="Arial"/>
              </w:rPr>
              <w:t>Ballast water</w:t>
            </w:r>
          </w:p>
        </w:tc>
        <w:tc>
          <w:tcPr>
            <w:tcW w:w="2199" w:type="dxa"/>
            <w:vMerge w:val="restart"/>
          </w:tcPr>
          <w:p w:rsidR="008536DE" w:rsidRPr="00110B98" w:rsidRDefault="008536DE" w:rsidP="008536DE">
            <w:pPr>
              <w:rPr>
                <w:rFonts w:ascii="Arial" w:hAnsi="Arial" w:cs="Arial"/>
                <w:sz w:val="16"/>
                <w:szCs w:val="16"/>
              </w:rPr>
            </w:pPr>
            <w:proofErr w:type="spellStart"/>
            <w:r w:rsidRPr="00110B98">
              <w:rPr>
                <w:rFonts w:ascii="Arial" w:hAnsi="Arial" w:cs="Arial"/>
                <w:sz w:val="16"/>
                <w:szCs w:val="16"/>
              </w:rPr>
              <w:t>Harmonised</w:t>
            </w:r>
            <w:proofErr w:type="spellEnd"/>
            <w:r w:rsidRPr="00110B98">
              <w:rPr>
                <w:rFonts w:ascii="Arial" w:hAnsi="Arial" w:cs="Arial"/>
                <w:sz w:val="16"/>
                <w:szCs w:val="16"/>
              </w:rPr>
              <w:t xml:space="preserve"> implementation BWM </w:t>
            </w: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NL</w:t>
            </w:r>
          </w:p>
        </w:tc>
        <w:tc>
          <w:tcPr>
            <w:tcW w:w="2079" w:type="dxa"/>
            <w:vMerge w:val="restart"/>
          </w:tcPr>
          <w:p w:rsidR="008536DE" w:rsidRDefault="008536DE" w:rsidP="008536DE">
            <w:pPr>
              <w:rPr>
                <w:rFonts w:ascii="Arial" w:hAnsi="Arial" w:cs="Arial"/>
                <w:sz w:val="16"/>
                <w:szCs w:val="16"/>
              </w:rPr>
            </w:pPr>
            <w:r w:rsidRPr="00B05222">
              <w:rPr>
                <w:rFonts w:ascii="Arial" w:hAnsi="Arial" w:cs="Arial"/>
                <w:sz w:val="16"/>
                <w:szCs w:val="16"/>
              </w:rPr>
              <w:t>BWM Convention signed by WS states but</w:t>
            </w:r>
            <w:r>
              <w:rPr>
                <w:rFonts w:ascii="Arial" w:hAnsi="Arial" w:cs="Arial"/>
                <w:sz w:val="16"/>
                <w:szCs w:val="16"/>
              </w:rPr>
              <w:t xml:space="preserve"> trilateral </w:t>
            </w:r>
            <w:proofErr w:type="spellStart"/>
            <w:r>
              <w:rPr>
                <w:rFonts w:ascii="Arial" w:hAnsi="Arial" w:cs="Arial"/>
                <w:sz w:val="16"/>
                <w:szCs w:val="16"/>
              </w:rPr>
              <w:t>harmonisation</w:t>
            </w:r>
            <w:proofErr w:type="spellEnd"/>
            <w:r>
              <w:rPr>
                <w:rFonts w:ascii="Arial" w:hAnsi="Arial" w:cs="Arial"/>
                <w:sz w:val="16"/>
                <w:szCs w:val="16"/>
              </w:rPr>
              <w:t xml:space="preserve"> of measures not yet planned.</w:t>
            </w:r>
          </w:p>
          <w:p w:rsidR="008536DE" w:rsidRDefault="008536DE" w:rsidP="008536DE">
            <w:pPr>
              <w:rPr>
                <w:rFonts w:ascii="Arial" w:hAnsi="Arial" w:cs="Arial"/>
                <w:sz w:val="16"/>
                <w:szCs w:val="16"/>
              </w:rPr>
            </w:pPr>
          </w:p>
          <w:p w:rsidR="008536DE" w:rsidRPr="00B05222" w:rsidRDefault="008536DE" w:rsidP="008536DE">
            <w:pPr>
              <w:rPr>
                <w:rFonts w:ascii="Arial" w:hAnsi="Arial" w:cs="Arial"/>
                <w:sz w:val="16"/>
                <w:szCs w:val="16"/>
              </w:rPr>
            </w:pPr>
            <w:r>
              <w:rPr>
                <w:rFonts w:ascii="Arial" w:hAnsi="Arial" w:cs="Arial"/>
                <w:sz w:val="16"/>
                <w:szCs w:val="16"/>
              </w:rPr>
              <w:t xml:space="preserve">North Sea Ballast Water Opportunity project: </w:t>
            </w:r>
            <w:proofErr w:type="spellStart"/>
            <w:r>
              <w:rPr>
                <w:rFonts w:ascii="Arial" w:hAnsi="Arial" w:cs="Arial"/>
                <w:sz w:val="16"/>
                <w:szCs w:val="16"/>
              </w:rPr>
              <w:t>strenghten</w:t>
            </w:r>
            <w:proofErr w:type="spellEnd"/>
            <w:r>
              <w:rPr>
                <w:rFonts w:ascii="Arial" w:hAnsi="Arial" w:cs="Arial"/>
                <w:sz w:val="16"/>
                <w:szCs w:val="16"/>
              </w:rPr>
              <w:t xml:space="preserve"> regional cohesion</w:t>
            </w:r>
          </w:p>
        </w:tc>
        <w:tc>
          <w:tcPr>
            <w:tcW w:w="2410" w:type="dxa"/>
            <w:vMerge w:val="restart"/>
          </w:tcPr>
          <w:p w:rsidR="008536DE" w:rsidRPr="00405A6A" w:rsidRDefault="008536DE" w:rsidP="008536DE">
            <w:pPr>
              <w:rPr>
                <w:rFonts w:ascii="Arial" w:hAnsi="Arial" w:cs="Arial"/>
                <w:sz w:val="16"/>
                <w:szCs w:val="16"/>
              </w:rPr>
            </w:pPr>
          </w:p>
          <w:p w:rsidR="008536DE" w:rsidRDefault="008536DE" w:rsidP="008536DE">
            <w:pPr>
              <w:rPr>
                <w:rFonts w:ascii="Arial" w:hAnsi="Arial" w:cs="Arial"/>
              </w:rPr>
            </w:pPr>
            <w:r w:rsidRPr="00405A6A">
              <w:rPr>
                <w:rFonts w:ascii="Arial" w:hAnsi="Arial" w:cs="Arial"/>
                <w:sz w:val="16"/>
                <w:szCs w:val="16"/>
              </w:rPr>
              <w:t>Installation of trilateral WG</w:t>
            </w:r>
            <w:r>
              <w:rPr>
                <w:rFonts w:ascii="Arial" w:hAnsi="Arial" w:cs="Arial"/>
                <w:sz w:val="16"/>
                <w:szCs w:val="16"/>
              </w:rPr>
              <w:t xml:space="preserve"> to coordinate </w:t>
            </w:r>
            <w:proofErr w:type="spellStart"/>
            <w:r>
              <w:rPr>
                <w:rFonts w:ascii="Arial" w:hAnsi="Arial" w:cs="Arial"/>
                <w:sz w:val="16"/>
                <w:szCs w:val="16"/>
              </w:rPr>
              <w:t>harmonisation</w:t>
            </w:r>
            <w:proofErr w:type="spellEnd"/>
          </w:p>
        </w:tc>
        <w:tc>
          <w:tcPr>
            <w:tcW w:w="1701" w:type="dxa"/>
            <w:vMerge w:val="restart"/>
          </w:tcPr>
          <w:p w:rsidR="008536DE" w:rsidRDefault="008536DE" w:rsidP="008536DE">
            <w:pPr>
              <w:jc w:val="center"/>
              <w:rPr>
                <w:rFonts w:ascii="Arial" w:hAnsi="Arial" w:cs="Arial"/>
                <w:sz w:val="16"/>
                <w:szCs w:val="16"/>
              </w:rPr>
            </w:pPr>
          </w:p>
          <w:p w:rsidR="008536DE" w:rsidRPr="005D4FB6" w:rsidRDefault="008536DE" w:rsidP="008536DE">
            <w:pPr>
              <w:rPr>
                <w:rFonts w:ascii="Arial" w:hAnsi="Arial" w:cs="Arial"/>
                <w:sz w:val="16"/>
                <w:szCs w:val="16"/>
              </w:rPr>
            </w:pPr>
            <w:r w:rsidRPr="005D4FB6">
              <w:rPr>
                <w:rFonts w:ascii="Arial" w:hAnsi="Arial" w:cs="Arial"/>
                <w:sz w:val="16"/>
                <w:szCs w:val="16"/>
              </w:rPr>
              <w:t>In framework of LIFE project</w:t>
            </w:r>
            <w:r>
              <w:rPr>
                <w:rFonts w:ascii="Arial" w:hAnsi="Arial" w:cs="Arial"/>
                <w:sz w:val="16"/>
                <w:szCs w:val="16"/>
              </w:rPr>
              <w:t xml:space="preserve"> with extra input from ministries  at higher policy level</w:t>
            </w:r>
          </w:p>
        </w:tc>
        <w:tc>
          <w:tcPr>
            <w:tcW w:w="2409" w:type="dxa"/>
          </w:tcPr>
          <w:p w:rsidR="008536DE" w:rsidRPr="00FC733F" w:rsidRDefault="008536DE" w:rsidP="008536DE">
            <w:pPr>
              <w:rPr>
                <w:rFonts w:ascii="Arial" w:hAnsi="Arial" w:cs="Arial"/>
                <w:sz w:val="16"/>
                <w:szCs w:val="16"/>
              </w:rPr>
            </w:pPr>
            <w:r w:rsidRPr="00FC733F">
              <w:rPr>
                <w:rFonts w:ascii="Arial" w:hAnsi="Arial" w:cs="Arial"/>
                <w:sz w:val="16"/>
                <w:szCs w:val="16"/>
              </w:rPr>
              <w:t>Ministry I&amp;M</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DE</w:t>
            </w:r>
          </w:p>
        </w:tc>
        <w:tc>
          <w:tcPr>
            <w:tcW w:w="2079" w:type="dxa"/>
            <w:vMerge/>
          </w:tcPr>
          <w:p w:rsidR="008536DE" w:rsidRDefault="008536DE" w:rsidP="008536DE">
            <w:pPr>
              <w:jc w:val="center"/>
              <w:rPr>
                <w:rFonts w:ascii="Arial" w:hAnsi="Arial" w:cs="Arial"/>
              </w:rPr>
            </w:pPr>
          </w:p>
        </w:tc>
        <w:tc>
          <w:tcPr>
            <w:tcW w:w="2410" w:type="dxa"/>
            <w:vMerge/>
          </w:tcPr>
          <w:p w:rsidR="008536DE" w:rsidRDefault="008536DE" w:rsidP="008536DE">
            <w:pPr>
              <w:jc w:val="center"/>
              <w:rPr>
                <w:rFonts w:ascii="Arial" w:hAnsi="Arial" w:cs="Arial"/>
              </w:rPr>
            </w:pPr>
          </w:p>
        </w:tc>
        <w:tc>
          <w:tcPr>
            <w:tcW w:w="1701" w:type="dxa"/>
            <w:vMerge/>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Ministry BMVBS</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DK</w:t>
            </w:r>
          </w:p>
        </w:tc>
        <w:tc>
          <w:tcPr>
            <w:tcW w:w="2079" w:type="dxa"/>
            <w:vMerge/>
          </w:tcPr>
          <w:p w:rsidR="008536DE" w:rsidRDefault="008536DE" w:rsidP="008536DE">
            <w:pPr>
              <w:jc w:val="center"/>
              <w:rPr>
                <w:rFonts w:ascii="Arial" w:hAnsi="Arial" w:cs="Arial"/>
              </w:rPr>
            </w:pPr>
          </w:p>
        </w:tc>
        <w:tc>
          <w:tcPr>
            <w:tcW w:w="2410" w:type="dxa"/>
            <w:vMerge/>
          </w:tcPr>
          <w:p w:rsidR="008536DE" w:rsidRDefault="008536DE" w:rsidP="008536DE">
            <w:pPr>
              <w:jc w:val="center"/>
              <w:rPr>
                <w:rFonts w:ascii="Arial" w:hAnsi="Arial" w:cs="Arial"/>
              </w:rPr>
            </w:pPr>
          </w:p>
        </w:tc>
        <w:tc>
          <w:tcPr>
            <w:tcW w:w="1701" w:type="dxa"/>
            <w:vMerge/>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Ministry of Environment</w:t>
            </w:r>
          </w:p>
        </w:tc>
      </w:tr>
      <w:tr w:rsidR="008536DE" w:rsidTr="00250C94">
        <w:tc>
          <w:tcPr>
            <w:tcW w:w="1384" w:type="dxa"/>
            <w:vMerge/>
          </w:tcPr>
          <w:p w:rsidR="008536DE" w:rsidRDefault="008536DE" w:rsidP="008536DE">
            <w:pPr>
              <w:jc w:val="center"/>
              <w:rPr>
                <w:rFonts w:ascii="Arial" w:hAnsi="Arial" w:cs="Arial"/>
              </w:rPr>
            </w:pPr>
          </w:p>
        </w:tc>
        <w:tc>
          <w:tcPr>
            <w:tcW w:w="992" w:type="dxa"/>
            <w:vMerge w:val="restart"/>
          </w:tcPr>
          <w:p w:rsidR="008536DE" w:rsidRDefault="008536DE" w:rsidP="008536DE">
            <w:pPr>
              <w:jc w:val="center"/>
              <w:rPr>
                <w:rFonts w:ascii="Arial" w:hAnsi="Arial" w:cs="Arial"/>
              </w:rPr>
            </w:pPr>
            <w:r>
              <w:rPr>
                <w:rFonts w:ascii="Arial" w:hAnsi="Arial" w:cs="Arial"/>
              </w:rPr>
              <w:t>Bio-fouling</w:t>
            </w:r>
          </w:p>
        </w:tc>
        <w:tc>
          <w:tcPr>
            <w:tcW w:w="2199" w:type="dxa"/>
            <w:vMerge w:val="restart"/>
          </w:tcPr>
          <w:p w:rsidR="008536DE" w:rsidRPr="00110B98" w:rsidRDefault="008536DE" w:rsidP="008536DE">
            <w:pPr>
              <w:rPr>
                <w:rFonts w:ascii="Arial" w:hAnsi="Arial" w:cs="Arial"/>
                <w:sz w:val="16"/>
                <w:szCs w:val="16"/>
              </w:rPr>
            </w:pPr>
            <w:r w:rsidRPr="00110B98">
              <w:rPr>
                <w:rFonts w:ascii="Arial" w:hAnsi="Arial" w:cs="Arial"/>
                <w:sz w:val="16"/>
                <w:szCs w:val="16"/>
              </w:rPr>
              <w:t xml:space="preserve">IMO guidelines for hull bio fouling </w:t>
            </w:r>
            <w:r>
              <w:rPr>
                <w:rFonts w:ascii="Arial" w:hAnsi="Arial" w:cs="Arial"/>
                <w:sz w:val="16"/>
                <w:szCs w:val="16"/>
              </w:rPr>
              <w:t xml:space="preserve">to be made </w:t>
            </w:r>
            <w:r w:rsidRPr="00110B98">
              <w:rPr>
                <w:rFonts w:ascii="Arial" w:hAnsi="Arial" w:cs="Arial"/>
                <w:sz w:val="16"/>
                <w:szCs w:val="16"/>
              </w:rPr>
              <w:t xml:space="preserve">mandatory and </w:t>
            </w:r>
            <w:proofErr w:type="spellStart"/>
            <w:r w:rsidRPr="00110B98">
              <w:rPr>
                <w:rFonts w:ascii="Arial" w:hAnsi="Arial" w:cs="Arial"/>
                <w:sz w:val="16"/>
                <w:szCs w:val="16"/>
              </w:rPr>
              <w:t>harmonised</w:t>
            </w:r>
            <w:proofErr w:type="spellEnd"/>
            <w:r w:rsidRPr="00110B98">
              <w:rPr>
                <w:rFonts w:ascii="Arial" w:hAnsi="Arial" w:cs="Arial"/>
                <w:sz w:val="16"/>
                <w:szCs w:val="16"/>
              </w:rPr>
              <w:t xml:space="preserve"> for the </w:t>
            </w:r>
            <w:proofErr w:type="spellStart"/>
            <w:r w:rsidRPr="00110B98">
              <w:rPr>
                <w:rFonts w:ascii="Arial" w:hAnsi="Arial" w:cs="Arial"/>
                <w:sz w:val="16"/>
                <w:szCs w:val="16"/>
              </w:rPr>
              <w:t>Wadden</w:t>
            </w:r>
            <w:proofErr w:type="spellEnd"/>
            <w:r w:rsidRPr="00110B98">
              <w:rPr>
                <w:rFonts w:ascii="Arial" w:hAnsi="Arial" w:cs="Arial"/>
                <w:sz w:val="16"/>
                <w:szCs w:val="16"/>
              </w:rPr>
              <w:t xml:space="preserve"> Sea</w:t>
            </w: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NL</w:t>
            </w:r>
          </w:p>
        </w:tc>
        <w:tc>
          <w:tcPr>
            <w:tcW w:w="2079" w:type="dxa"/>
          </w:tcPr>
          <w:p w:rsidR="008536DE" w:rsidRPr="00A45099" w:rsidRDefault="008536DE" w:rsidP="008536DE">
            <w:pPr>
              <w:rPr>
                <w:rFonts w:ascii="Arial" w:hAnsi="Arial" w:cs="Arial"/>
                <w:sz w:val="16"/>
                <w:szCs w:val="16"/>
              </w:rPr>
            </w:pPr>
            <w:r w:rsidRPr="00A45099">
              <w:rPr>
                <w:rFonts w:ascii="Arial" w:hAnsi="Arial" w:cs="Arial"/>
                <w:sz w:val="16"/>
                <w:szCs w:val="16"/>
              </w:rPr>
              <w:t xml:space="preserve">Guidelines accepted. </w:t>
            </w:r>
            <w:r>
              <w:rPr>
                <w:rFonts w:ascii="Arial" w:hAnsi="Arial" w:cs="Arial"/>
                <w:sz w:val="16"/>
                <w:szCs w:val="16"/>
              </w:rPr>
              <w:t>Some already applied in practice</w:t>
            </w:r>
          </w:p>
        </w:tc>
        <w:tc>
          <w:tcPr>
            <w:tcW w:w="2410" w:type="dxa"/>
            <w:vMerge w:val="restart"/>
          </w:tcPr>
          <w:p w:rsidR="008536DE" w:rsidRDefault="008536DE" w:rsidP="008536DE">
            <w:pPr>
              <w:rPr>
                <w:rFonts w:ascii="Arial" w:hAnsi="Arial" w:cs="Arial"/>
                <w:sz w:val="16"/>
                <w:szCs w:val="16"/>
              </w:rPr>
            </w:pPr>
            <w:r>
              <w:rPr>
                <w:rFonts w:ascii="Arial" w:hAnsi="Arial" w:cs="Arial"/>
                <w:sz w:val="16"/>
                <w:szCs w:val="16"/>
              </w:rPr>
              <w:t>NL, DE and DK to discuss options, for example joint action within IMO for global mandatory preventive measures.</w:t>
            </w:r>
          </w:p>
          <w:p w:rsidR="008536DE" w:rsidRDefault="008536DE" w:rsidP="008536DE">
            <w:pPr>
              <w:rPr>
                <w:rFonts w:ascii="Arial" w:hAnsi="Arial" w:cs="Arial"/>
                <w:sz w:val="16"/>
                <w:szCs w:val="16"/>
              </w:rPr>
            </w:pPr>
          </w:p>
          <w:p w:rsidR="008536DE" w:rsidRDefault="008536DE" w:rsidP="008536DE">
            <w:pPr>
              <w:rPr>
                <w:rFonts w:ascii="Arial" w:hAnsi="Arial" w:cs="Arial"/>
              </w:rPr>
            </w:pPr>
            <w:r>
              <w:rPr>
                <w:rFonts w:ascii="Arial" w:hAnsi="Arial" w:cs="Arial"/>
                <w:sz w:val="16"/>
                <w:szCs w:val="16"/>
              </w:rPr>
              <w:t>At national level legislation to be developed.</w:t>
            </w: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Ministry I&amp;M</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DE</w:t>
            </w:r>
          </w:p>
        </w:tc>
        <w:tc>
          <w:tcPr>
            <w:tcW w:w="2079" w:type="dxa"/>
          </w:tcPr>
          <w:p w:rsidR="008536DE" w:rsidRDefault="008536DE" w:rsidP="008536DE">
            <w:pPr>
              <w:jc w:val="center"/>
              <w:rPr>
                <w:rFonts w:ascii="Arial" w:hAnsi="Arial" w:cs="Arial"/>
              </w:rPr>
            </w:pPr>
            <w:r w:rsidRPr="00250C94">
              <w:rPr>
                <w:rFonts w:ascii="Arial" w:hAnsi="Arial" w:cs="Arial"/>
              </w:rPr>
              <w:t>?</w:t>
            </w: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Ministry BMVBS</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DK</w:t>
            </w:r>
          </w:p>
        </w:tc>
        <w:tc>
          <w:tcPr>
            <w:tcW w:w="2079" w:type="dxa"/>
          </w:tcPr>
          <w:p w:rsidR="008536DE" w:rsidRPr="00393227" w:rsidRDefault="008536DE" w:rsidP="008536DE">
            <w:pPr>
              <w:rPr>
                <w:rFonts w:ascii="Arial" w:hAnsi="Arial" w:cs="Arial"/>
                <w:sz w:val="16"/>
                <w:szCs w:val="16"/>
              </w:rPr>
            </w:pPr>
            <w:r w:rsidRPr="00393227">
              <w:rPr>
                <w:rFonts w:ascii="Arial" w:hAnsi="Arial" w:cs="Arial"/>
                <w:sz w:val="16"/>
                <w:szCs w:val="16"/>
              </w:rPr>
              <w:t xml:space="preserve">Guidelines </w:t>
            </w:r>
            <w:r>
              <w:rPr>
                <w:rFonts w:ascii="Arial" w:hAnsi="Arial" w:cs="Arial"/>
                <w:sz w:val="16"/>
                <w:szCs w:val="16"/>
              </w:rPr>
              <w:t>accepted</w:t>
            </w: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Ministry of Environment</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val="restart"/>
          </w:tcPr>
          <w:p w:rsidR="008536DE" w:rsidRPr="00110B98" w:rsidRDefault="008536DE" w:rsidP="008536DE">
            <w:pPr>
              <w:rPr>
                <w:rFonts w:ascii="Arial" w:hAnsi="Arial" w:cs="Arial"/>
                <w:sz w:val="16"/>
                <w:szCs w:val="16"/>
              </w:rPr>
            </w:pPr>
            <w:r w:rsidRPr="00110B98">
              <w:rPr>
                <w:rFonts w:ascii="Arial" w:hAnsi="Arial" w:cs="Arial"/>
                <w:sz w:val="16"/>
                <w:szCs w:val="16"/>
              </w:rPr>
              <w:t xml:space="preserve">Mandatory cleaning of </w:t>
            </w:r>
            <w:proofErr w:type="spellStart"/>
            <w:r w:rsidRPr="00110B98">
              <w:rPr>
                <w:rFonts w:ascii="Arial" w:hAnsi="Arial" w:cs="Arial"/>
                <w:sz w:val="16"/>
                <w:szCs w:val="16"/>
              </w:rPr>
              <w:t>harbours</w:t>
            </w:r>
            <w:proofErr w:type="spellEnd"/>
            <w:r w:rsidRPr="00110B98">
              <w:rPr>
                <w:rFonts w:ascii="Arial" w:hAnsi="Arial" w:cs="Arial"/>
                <w:sz w:val="16"/>
                <w:szCs w:val="16"/>
              </w:rPr>
              <w:t xml:space="preserve"> and hulls after risk assessment</w:t>
            </w: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NL</w:t>
            </w:r>
          </w:p>
        </w:tc>
        <w:tc>
          <w:tcPr>
            <w:tcW w:w="2079" w:type="dxa"/>
          </w:tcPr>
          <w:p w:rsidR="008536DE" w:rsidRPr="00092E7F" w:rsidRDefault="008536DE" w:rsidP="008536DE">
            <w:pPr>
              <w:rPr>
                <w:rFonts w:ascii="Arial" w:hAnsi="Arial" w:cs="Arial"/>
                <w:sz w:val="16"/>
                <w:szCs w:val="16"/>
              </w:rPr>
            </w:pPr>
            <w:r>
              <w:rPr>
                <w:rFonts w:ascii="Arial" w:hAnsi="Arial" w:cs="Arial"/>
                <w:sz w:val="16"/>
                <w:szCs w:val="16"/>
              </w:rPr>
              <w:t>No measures in place</w:t>
            </w:r>
          </w:p>
        </w:tc>
        <w:tc>
          <w:tcPr>
            <w:tcW w:w="2410" w:type="dxa"/>
            <w:vMerge w:val="restart"/>
          </w:tcPr>
          <w:p w:rsidR="008536DE" w:rsidRDefault="008536DE" w:rsidP="008536DE">
            <w:pPr>
              <w:rPr>
                <w:rFonts w:ascii="Arial" w:hAnsi="Arial" w:cs="Arial"/>
              </w:rPr>
            </w:pPr>
            <w:r w:rsidRPr="00075CCC">
              <w:rPr>
                <w:rFonts w:ascii="Arial" w:hAnsi="Arial" w:cs="Arial"/>
                <w:sz w:val="16"/>
                <w:szCs w:val="16"/>
              </w:rPr>
              <w:t xml:space="preserve">At national level legislation to be </w:t>
            </w:r>
            <w:r>
              <w:rPr>
                <w:rFonts w:ascii="Arial" w:hAnsi="Arial" w:cs="Arial"/>
                <w:sz w:val="16"/>
                <w:szCs w:val="16"/>
              </w:rPr>
              <w:t xml:space="preserve">checked or </w:t>
            </w:r>
            <w:r w:rsidRPr="00075CCC">
              <w:rPr>
                <w:rFonts w:ascii="Arial" w:hAnsi="Arial" w:cs="Arial"/>
                <w:sz w:val="16"/>
                <w:szCs w:val="16"/>
              </w:rPr>
              <w:t>developed</w:t>
            </w: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 EZ</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DE</w:t>
            </w:r>
          </w:p>
        </w:tc>
        <w:tc>
          <w:tcPr>
            <w:tcW w:w="2079" w:type="dxa"/>
          </w:tcPr>
          <w:p w:rsidR="008536DE" w:rsidRDefault="008536DE" w:rsidP="008536DE">
            <w:pPr>
              <w:jc w:val="center"/>
              <w:rPr>
                <w:rFonts w:ascii="Arial" w:hAnsi="Arial" w:cs="Arial"/>
              </w:rPr>
            </w:pPr>
            <w:r w:rsidRPr="00250C94">
              <w:rPr>
                <w:rFonts w:ascii="Arial" w:hAnsi="Arial" w:cs="Arial"/>
              </w:rPr>
              <w:t>?</w:t>
            </w: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250C94">
              <w:rPr>
                <w:rFonts w:ascii="Arial" w:hAnsi="Arial" w:cs="Arial"/>
                <w:sz w:val="16"/>
                <w:szCs w:val="16"/>
              </w:rPr>
              <w:t>?</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DK</w:t>
            </w:r>
          </w:p>
        </w:tc>
        <w:tc>
          <w:tcPr>
            <w:tcW w:w="2079" w:type="dxa"/>
          </w:tcPr>
          <w:p w:rsidR="008536DE" w:rsidRDefault="008536DE" w:rsidP="008536DE">
            <w:pPr>
              <w:rPr>
                <w:rFonts w:ascii="Arial" w:hAnsi="Arial" w:cs="Arial"/>
              </w:rPr>
            </w:pPr>
            <w:r w:rsidRPr="005A0550">
              <w:rPr>
                <w:rFonts w:ascii="Arial" w:hAnsi="Arial" w:cs="Arial"/>
                <w:sz w:val="16"/>
                <w:szCs w:val="16"/>
              </w:rPr>
              <w:t>No measures</w:t>
            </w: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Ministry of Environment</w:t>
            </w:r>
          </w:p>
        </w:tc>
      </w:tr>
      <w:tr w:rsidR="008536DE" w:rsidTr="00250C94">
        <w:tc>
          <w:tcPr>
            <w:tcW w:w="1384" w:type="dxa"/>
            <w:vMerge/>
          </w:tcPr>
          <w:p w:rsidR="008536DE" w:rsidRDefault="008536DE" w:rsidP="008536DE">
            <w:pPr>
              <w:jc w:val="center"/>
              <w:rPr>
                <w:rFonts w:ascii="Arial" w:hAnsi="Arial" w:cs="Arial"/>
              </w:rPr>
            </w:pPr>
          </w:p>
        </w:tc>
        <w:tc>
          <w:tcPr>
            <w:tcW w:w="992" w:type="dxa"/>
            <w:vMerge w:val="restart"/>
          </w:tcPr>
          <w:p w:rsidR="008536DE" w:rsidRDefault="008536DE" w:rsidP="008536DE">
            <w:pPr>
              <w:jc w:val="center"/>
              <w:rPr>
                <w:rFonts w:ascii="Arial" w:hAnsi="Arial" w:cs="Arial"/>
              </w:rPr>
            </w:pPr>
            <w:r>
              <w:rPr>
                <w:rFonts w:ascii="Arial" w:hAnsi="Arial" w:cs="Arial"/>
              </w:rPr>
              <w:t>Aqua-culture</w:t>
            </w:r>
          </w:p>
        </w:tc>
        <w:tc>
          <w:tcPr>
            <w:tcW w:w="2199" w:type="dxa"/>
            <w:vMerge w:val="restart"/>
          </w:tcPr>
          <w:p w:rsidR="008536DE" w:rsidRPr="00110B98" w:rsidRDefault="008536DE" w:rsidP="008536DE">
            <w:pPr>
              <w:rPr>
                <w:rFonts w:ascii="Arial" w:hAnsi="Arial" w:cs="Arial"/>
                <w:sz w:val="16"/>
                <w:szCs w:val="16"/>
              </w:rPr>
            </w:pPr>
            <w:r w:rsidRPr="00110B98">
              <w:rPr>
                <w:rFonts w:ascii="Arial" w:hAnsi="Arial" w:cs="Arial"/>
                <w:sz w:val="16"/>
                <w:szCs w:val="16"/>
              </w:rPr>
              <w:t xml:space="preserve">Regulation </w:t>
            </w:r>
            <w:r>
              <w:rPr>
                <w:rFonts w:ascii="Arial" w:hAnsi="Arial" w:cs="Arial"/>
                <w:sz w:val="16"/>
                <w:szCs w:val="16"/>
              </w:rPr>
              <w:t xml:space="preserve">or prohibition </w:t>
            </w:r>
            <w:r w:rsidRPr="00110B98">
              <w:rPr>
                <w:rFonts w:ascii="Arial" w:hAnsi="Arial" w:cs="Arial"/>
                <w:sz w:val="16"/>
                <w:szCs w:val="16"/>
              </w:rPr>
              <w:t>bivalve transport</w:t>
            </w:r>
            <w:r>
              <w:rPr>
                <w:rFonts w:ascii="Arial" w:hAnsi="Arial" w:cs="Arial"/>
                <w:sz w:val="16"/>
                <w:szCs w:val="16"/>
              </w:rPr>
              <w:t xml:space="preserve"> to and from </w:t>
            </w:r>
            <w:proofErr w:type="spellStart"/>
            <w:r>
              <w:rPr>
                <w:rFonts w:ascii="Arial" w:hAnsi="Arial" w:cs="Arial"/>
                <w:sz w:val="16"/>
                <w:szCs w:val="16"/>
              </w:rPr>
              <w:t>Wadden</w:t>
            </w:r>
            <w:proofErr w:type="spellEnd"/>
            <w:r>
              <w:rPr>
                <w:rFonts w:ascii="Arial" w:hAnsi="Arial" w:cs="Arial"/>
                <w:sz w:val="16"/>
                <w:szCs w:val="16"/>
              </w:rPr>
              <w:t xml:space="preserve"> Sea</w:t>
            </w: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NL</w:t>
            </w:r>
          </w:p>
        </w:tc>
        <w:tc>
          <w:tcPr>
            <w:tcW w:w="2079" w:type="dxa"/>
          </w:tcPr>
          <w:p w:rsidR="008536DE" w:rsidRDefault="008536DE" w:rsidP="008536DE">
            <w:pPr>
              <w:rPr>
                <w:rFonts w:ascii="Arial" w:hAnsi="Arial" w:cs="Arial"/>
              </w:rPr>
            </w:pPr>
            <w:r w:rsidRPr="00075CCC">
              <w:rPr>
                <w:rFonts w:ascii="Arial" w:hAnsi="Arial" w:cs="Arial"/>
                <w:sz w:val="16"/>
                <w:szCs w:val="16"/>
              </w:rPr>
              <w:t>Regulation system in place</w:t>
            </w:r>
            <w:r>
              <w:rPr>
                <w:rFonts w:ascii="Arial" w:hAnsi="Arial" w:cs="Arial"/>
              </w:rPr>
              <w:t xml:space="preserve"> </w:t>
            </w:r>
          </w:p>
        </w:tc>
        <w:tc>
          <w:tcPr>
            <w:tcW w:w="2410" w:type="dxa"/>
            <w:vMerge w:val="restart"/>
          </w:tcPr>
          <w:p w:rsidR="008536DE" w:rsidRPr="00B61D61" w:rsidRDefault="008536DE" w:rsidP="008536DE">
            <w:pPr>
              <w:rPr>
                <w:rFonts w:ascii="Arial" w:hAnsi="Arial" w:cs="Arial"/>
                <w:sz w:val="16"/>
                <w:szCs w:val="16"/>
              </w:rPr>
            </w:pPr>
            <w:r>
              <w:rPr>
                <w:rFonts w:ascii="Arial" w:hAnsi="Arial" w:cs="Arial"/>
                <w:sz w:val="16"/>
                <w:szCs w:val="16"/>
              </w:rPr>
              <w:t>Trilateral decision on mussel transport policy needed</w:t>
            </w: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 EZ</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DE</w:t>
            </w:r>
          </w:p>
        </w:tc>
        <w:tc>
          <w:tcPr>
            <w:tcW w:w="2079" w:type="dxa"/>
          </w:tcPr>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SH: Seed mussel transport forbidden.</w:t>
            </w:r>
          </w:p>
          <w:p w:rsidR="008536DE" w:rsidRDefault="008536DE" w:rsidP="008536DE">
            <w:pPr>
              <w:rPr>
                <w:rFonts w:ascii="Arial" w:hAnsi="Arial" w:cs="Arial"/>
              </w:rPr>
            </w:pPr>
            <w:proofErr w:type="spellStart"/>
            <w:r>
              <w:rPr>
                <w:rFonts w:ascii="Arial" w:hAnsi="Arial" w:cs="Arial"/>
                <w:sz w:val="16"/>
                <w:szCs w:val="16"/>
              </w:rPr>
              <w:t>NdS</w:t>
            </w:r>
            <w:proofErr w:type="spellEnd"/>
            <w:r>
              <w:rPr>
                <w:rFonts w:ascii="Arial" w:hAnsi="Arial" w:cs="Arial"/>
                <w:sz w:val="16"/>
                <w:szCs w:val="16"/>
              </w:rPr>
              <w:t>: Currently not practiced</w:t>
            </w: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SH Min MLUR</w:t>
            </w:r>
          </w:p>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NdS Min Environment</w:t>
            </w:r>
          </w:p>
          <w:p w:rsidR="008536DE" w:rsidRPr="000812A0" w:rsidRDefault="008536DE" w:rsidP="008536DE">
            <w:pPr>
              <w:rPr>
                <w:rFonts w:ascii="Arial" w:hAnsi="Arial" w:cs="Arial"/>
                <w:sz w:val="16"/>
                <w:szCs w:val="16"/>
              </w:rPr>
            </w:pPr>
            <w:proofErr w:type="spellStart"/>
            <w:r w:rsidRPr="000812A0">
              <w:rPr>
                <w:rFonts w:ascii="Arial" w:hAnsi="Arial" w:cs="Arial"/>
                <w:sz w:val="16"/>
                <w:szCs w:val="16"/>
              </w:rPr>
              <w:t>NdS</w:t>
            </w:r>
            <w:proofErr w:type="spellEnd"/>
            <w:r w:rsidRPr="000812A0">
              <w:rPr>
                <w:rFonts w:ascii="Arial" w:hAnsi="Arial" w:cs="Arial"/>
                <w:sz w:val="16"/>
                <w:szCs w:val="16"/>
              </w:rPr>
              <w:t xml:space="preserve"> Min Agriculture/fisheries</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DK</w:t>
            </w:r>
          </w:p>
        </w:tc>
        <w:tc>
          <w:tcPr>
            <w:tcW w:w="2079" w:type="dxa"/>
          </w:tcPr>
          <w:p w:rsidR="008536DE" w:rsidRPr="00B61D61" w:rsidRDefault="008536DE" w:rsidP="008536DE">
            <w:pPr>
              <w:rPr>
                <w:rFonts w:ascii="Arial" w:hAnsi="Arial" w:cs="Arial"/>
                <w:sz w:val="16"/>
                <w:szCs w:val="16"/>
              </w:rPr>
            </w:pPr>
            <w:r>
              <w:rPr>
                <w:rFonts w:ascii="Arial" w:hAnsi="Arial" w:cs="Arial"/>
                <w:sz w:val="16"/>
                <w:szCs w:val="16"/>
              </w:rPr>
              <w:t>No transport to/from WS</w:t>
            </w: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Ministry FAF</w:t>
            </w:r>
          </w:p>
        </w:tc>
      </w:tr>
      <w:tr w:rsidR="008536DE" w:rsidTr="00250C94">
        <w:tc>
          <w:tcPr>
            <w:tcW w:w="1384" w:type="dxa"/>
            <w:vMerge/>
          </w:tcPr>
          <w:p w:rsidR="008536DE" w:rsidRDefault="008536DE" w:rsidP="008536DE">
            <w:pPr>
              <w:jc w:val="center"/>
              <w:rPr>
                <w:rFonts w:ascii="Arial" w:hAnsi="Arial" w:cs="Arial"/>
              </w:rPr>
            </w:pPr>
          </w:p>
        </w:tc>
        <w:tc>
          <w:tcPr>
            <w:tcW w:w="992" w:type="dxa"/>
            <w:vMerge w:val="restart"/>
          </w:tcPr>
          <w:p w:rsidR="008536DE" w:rsidRDefault="008536DE" w:rsidP="008536DE">
            <w:pPr>
              <w:jc w:val="center"/>
              <w:rPr>
                <w:rFonts w:ascii="Arial" w:hAnsi="Arial" w:cs="Arial"/>
              </w:rPr>
            </w:pPr>
            <w:proofErr w:type="spellStart"/>
            <w:r>
              <w:rPr>
                <w:rFonts w:ascii="Arial" w:hAnsi="Arial" w:cs="Arial"/>
              </w:rPr>
              <w:t>Recreat-ional</w:t>
            </w:r>
            <w:proofErr w:type="spellEnd"/>
            <w:r>
              <w:rPr>
                <w:rFonts w:ascii="Arial" w:hAnsi="Arial" w:cs="Arial"/>
              </w:rPr>
              <w:t xml:space="preserve"> craft</w:t>
            </w:r>
          </w:p>
        </w:tc>
        <w:tc>
          <w:tcPr>
            <w:tcW w:w="2199" w:type="dxa"/>
            <w:vMerge w:val="restart"/>
          </w:tcPr>
          <w:p w:rsidR="008536DE" w:rsidRPr="00110B98" w:rsidRDefault="008536DE" w:rsidP="008536DE">
            <w:pPr>
              <w:rPr>
                <w:rFonts w:ascii="Arial" w:hAnsi="Arial" w:cs="Arial"/>
                <w:sz w:val="16"/>
                <w:szCs w:val="16"/>
              </w:rPr>
            </w:pPr>
            <w:r w:rsidRPr="00110B98">
              <w:rPr>
                <w:rFonts w:ascii="Arial" w:hAnsi="Arial" w:cs="Arial"/>
                <w:sz w:val="16"/>
                <w:szCs w:val="16"/>
              </w:rPr>
              <w:t>Cleaning of hulls before entering WS</w:t>
            </w: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NL</w:t>
            </w:r>
          </w:p>
        </w:tc>
        <w:tc>
          <w:tcPr>
            <w:tcW w:w="2079" w:type="dxa"/>
            <w:vMerge w:val="restart"/>
          </w:tcPr>
          <w:p w:rsidR="008536DE" w:rsidRPr="00FC733F" w:rsidRDefault="008536DE" w:rsidP="008536DE">
            <w:pPr>
              <w:rPr>
                <w:rFonts w:ascii="Arial" w:hAnsi="Arial" w:cs="Arial"/>
                <w:sz w:val="16"/>
                <w:szCs w:val="16"/>
              </w:rPr>
            </w:pPr>
            <w:r w:rsidRPr="00FC733F">
              <w:rPr>
                <w:rFonts w:ascii="Arial" w:hAnsi="Arial" w:cs="Arial"/>
                <w:sz w:val="16"/>
                <w:szCs w:val="16"/>
              </w:rPr>
              <w:t>No measures in place</w:t>
            </w:r>
          </w:p>
        </w:tc>
        <w:tc>
          <w:tcPr>
            <w:tcW w:w="2410" w:type="dxa"/>
            <w:vMerge w:val="restart"/>
          </w:tcPr>
          <w:p w:rsidR="008536DE" w:rsidRDefault="008536DE" w:rsidP="008536DE">
            <w:pPr>
              <w:rPr>
                <w:rFonts w:ascii="Arial" w:hAnsi="Arial" w:cs="Arial"/>
                <w:sz w:val="16"/>
                <w:szCs w:val="16"/>
              </w:rPr>
            </w:pPr>
            <w:r w:rsidRPr="00405A6A">
              <w:rPr>
                <w:rFonts w:ascii="Arial" w:hAnsi="Arial" w:cs="Arial"/>
                <w:sz w:val="16"/>
                <w:szCs w:val="16"/>
              </w:rPr>
              <w:t>Installation of trilateral WG</w:t>
            </w:r>
            <w:r>
              <w:rPr>
                <w:rFonts w:ascii="Arial" w:hAnsi="Arial" w:cs="Arial"/>
                <w:sz w:val="16"/>
                <w:szCs w:val="16"/>
              </w:rPr>
              <w:t xml:space="preserve"> to coordinate </w:t>
            </w:r>
            <w:proofErr w:type="spellStart"/>
            <w:r>
              <w:rPr>
                <w:rFonts w:ascii="Arial" w:hAnsi="Arial" w:cs="Arial"/>
                <w:sz w:val="16"/>
                <w:szCs w:val="16"/>
              </w:rPr>
              <w:t>harmonisation</w:t>
            </w:r>
            <w:proofErr w:type="spellEnd"/>
            <w:r>
              <w:rPr>
                <w:rFonts w:ascii="Arial" w:hAnsi="Arial" w:cs="Arial"/>
                <w:sz w:val="16"/>
                <w:szCs w:val="16"/>
              </w:rPr>
              <w:t>.</w:t>
            </w:r>
          </w:p>
          <w:p w:rsidR="008536DE" w:rsidRDefault="008536DE" w:rsidP="008536DE">
            <w:pPr>
              <w:rPr>
                <w:rFonts w:ascii="Arial" w:hAnsi="Arial" w:cs="Arial"/>
                <w:sz w:val="16"/>
                <w:szCs w:val="16"/>
              </w:rPr>
            </w:pPr>
          </w:p>
          <w:p w:rsidR="008536DE" w:rsidRDefault="008536DE" w:rsidP="008536DE">
            <w:pPr>
              <w:rPr>
                <w:rFonts w:ascii="Arial" w:hAnsi="Arial" w:cs="Arial"/>
                <w:sz w:val="16"/>
                <w:szCs w:val="16"/>
              </w:rPr>
            </w:pPr>
          </w:p>
          <w:p w:rsidR="008536DE" w:rsidRDefault="008536DE" w:rsidP="008536DE">
            <w:pPr>
              <w:rPr>
                <w:rFonts w:ascii="Arial" w:hAnsi="Arial" w:cs="Arial"/>
              </w:rPr>
            </w:pPr>
            <w:r>
              <w:rPr>
                <w:rFonts w:ascii="Arial" w:hAnsi="Arial" w:cs="Arial"/>
                <w:sz w:val="16"/>
                <w:szCs w:val="16"/>
              </w:rPr>
              <w:lastRenderedPageBreak/>
              <w:t>At national level legislation to be developed.</w:t>
            </w: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 EZ</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DE</w:t>
            </w:r>
          </w:p>
        </w:tc>
        <w:tc>
          <w:tcPr>
            <w:tcW w:w="2079" w:type="dxa"/>
            <w:vMerge/>
          </w:tcPr>
          <w:p w:rsidR="008536DE" w:rsidRDefault="008536DE" w:rsidP="008536DE">
            <w:pPr>
              <w:jc w:val="center"/>
              <w:rPr>
                <w:rFonts w:ascii="Arial" w:hAnsi="Arial" w:cs="Arial"/>
              </w:rPr>
            </w:pP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Pr>
                <w:rFonts w:ascii="Arial" w:hAnsi="Arial" w:cs="Arial"/>
                <w:sz w:val="16"/>
                <w:szCs w:val="16"/>
              </w:rPr>
              <w:t>Min BMVBS (?)</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DK</w:t>
            </w:r>
          </w:p>
        </w:tc>
        <w:tc>
          <w:tcPr>
            <w:tcW w:w="2079" w:type="dxa"/>
            <w:vMerge/>
          </w:tcPr>
          <w:p w:rsidR="008536DE" w:rsidRDefault="008536DE" w:rsidP="008536DE">
            <w:pPr>
              <w:jc w:val="center"/>
              <w:rPr>
                <w:rFonts w:ascii="Arial" w:hAnsi="Arial" w:cs="Arial"/>
              </w:rPr>
            </w:pP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Ministry of Environment</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val="restart"/>
          </w:tcPr>
          <w:p w:rsidR="008536DE" w:rsidRPr="00110B98" w:rsidRDefault="008536DE" w:rsidP="008536DE">
            <w:pPr>
              <w:rPr>
                <w:rFonts w:ascii="Arial" w:hAnsi="Arial" w:cs="Arial"/>
                <w:sz w:val="16"/>
                <w:szCs w:val="16"/>
              </w:rPr>
            </w:pPr>
            <w:r w:rsidRPr="00110B98">
              <w:rPr>
                <w:rFonts w:ascii="Arial" w:hAnsi="Arial" w:cs="Arial"/>
                <w:sz w:val="16"/>
                <w:szCs w:val="16"/>
              </w:rPr>
              <w:t xml:space="preserve">IMO guidelines for hull bio fouling </w:t>
            </w:r>
            <w:r>
              <w:rPr>
                <w:rFonts w:ascii="Arial" w:hAnsi="Arial" w:cs="Arial"/>
                <w:sz w:val="16"/>
                <w:szCs w:val="16"/>
              </w:rPr>
              <w:t xml:space="preserve">to be made </w:t>
            </w:r>
            <w:r w:rsidRPr="00110B98">
              <w:rPr>
                <w:rFonts w:ascii="Arial" w:hAnsi="Arial" w:cs="Arial"/>
                <w:sz w:val="16"/>
                <w:szCs w:val="16"/>
              </w:rPr>
              <w:t xml:space="preserve">mandatory and </w:t>
            </w:r>
            <w:proofErr w:type="spellStart"/>
            <w:r w:rsidRPr="00110B98">
              <w:rPr>
                <w:rFonts w:ascii="Arial" w:hAnsi="Arial" w:cs="Arial"/>
                <w:sz w:val="16"/>
                <w:szCs w:val="16"/>
              </w:rPr>
              <w:t>harmonised</w:t>
            </w:r>
            <w:proofErr w:type="spellEnd"/>
            <w:r w:rsidRPr="00110B98">
              <w:rPr>
                <w:rFonts w:ascii="Arial" w:hAnsi="Arial" w:cs="Arial"/>
                <w:sz w:val="16"/>
                <w:szCs w:val="16"/>
              </w:rPr>
              <w:t xml:space="preserve"> for the </w:t>
            </w:r>
            <w:proofErr w:type="spellStart"/>
            <w:r w:rsidRPr="00110B98">
              <w:rPr>
                <w:rFonts w:ascii="Arial" w:hAnsi="Arial" w:cs="Arial"/>
                <w:sz w:val="16"/>
                <w:szCs w:val="16"/>
              </w:rPr>
              <w:t>Wadden</w:t>
            </w:r>
            <w:proofErr w:type="spellEnd"/>
            <w:r w:rsidRPr="00110B98">
              <w:rPr>
                <w:rFonts w:ascii="Arial" w:hAnsi="Arial" w:cs="Arial"/>
                <w:sz w:val="16"/>
                <w:szCs w:val="16"/>
              </w:rPr>
              <w:t xml:space="preserve"> Sea</w:t>
            </w: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NL</w:t>
            </w:r>
          </w:p>
        </w:tc>
        <w:tc>
          <w:tcPr>
            <w:tcW w:w="2079" w:type="dxa"/>
          </w:tcPr>
          <w:p w:rsidR="008536DE" w:rsidRDefault="008536DE" w:rsidP="008536DE">
            <w:pPr>
              <w:jc w:val="center"/>
              <w:rPr>
                <w:rFonts w:ascii="Arial" w:hAnsi="Arial" w:cs="Arial"/>
              </w:rPr>
            </w:pP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 EZ</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DE</w:t>
            </w:r>
          </w:p>
        </w:tc>
        <w:tc>
          <w:tcPr>
            <w:tcW w:w="2079" w:type="dxa"/>
          </w:tcPr>
          <w:p w:rsidR="008536DE" w:rsidRDefault="008536DE" w:rsidP="008536DE">
            <w:pPr>
              <w:jc w:val="center"/>
              <w:rPr>
                <w:rFonts w:ascii="Arial" w:hAnsi="Arial" w:cs="Arial"/>
              </w:rPr>
            </w:pP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0812A0" w:rsidRDefault="008536DE" w:rsidP="008536DE">
            <w:pPr>
              <w:rPr>
                <w:rFonts w:ascii="Arial" w:hAnsi="Arial" w:cs="Arial"/>
                <w:sz w:val="16"/>
                <w:szCs w:val="16"/>
              </w:rPr>
            </w:pPr>
            <w:r>
              <w:rPr>
                <w:rFonts w:ascii="Arial" w:hAnsi="Arial" w:cs="Arial"/>
                <w:sz w:val="16"/>
                <w:szCs w:val="16"/>
              </w:rPr>
              <w:t>Min BMVBS (?)</w:t>
            </w:r>
          </w:p>
        </w:tc>
      </w:tr>
      <w:tr w:rsidR="008536DE" w:rsidTr="00250C94">
        <w:tc>
          <w:tcPr>
            <w:tcW w:w="1384" w:type="dxa"/>
            <w:vMerge/>
            <w:tcBorders>
              <w:bottom w:val="single" w:sz="4" w:space="0" w:color="auto"/>
            </w:tcBorders>
          </w:tcPr>
          <w:p w:rsidR="008536DE" w:rsidRDefault="008536DE" w:rsidP="008536DE">
            <w:pPr>
              <w:jc w:val="center"/>
              <w:rPr>
                <w:rFonts w:ascii="Arial" w:hAnsi="Arial" w:cs="Arial"/>
              </w:rPr>
            </w:pPr>
          </w:p>
        </w:tc>
        <w:tc>
          <w:tcPr>
            <w:tcW w:w="992" w:type="dxa"/>
            <w:vMerge/>
            <w:tcBorders>
              <w:bottom w:val="single" w:sz="4" w:space="0" w:color="auto"/>
            </w:tcBorders>
          </w:tcPr>
          <w:p w:rsidR="008536DE" w:rsidRDefault="008536DE" w:rsidP="008536DE">
            <w:pPr>
              <w:jc w:val="center"/>
              <w:rPr>
                <w:rFonts w:ascii="Arial" w:hAnsi="Arial" w:cs="Arial"/>
              </w:rPr>
            </w:pPr>
          </w:p>
        </w:tc>
        <w:tc>
          <w:tcPr>
            <w:tcW w:w="2199" w:type="dxa"/>
            <w:vMerge/>
            <w:tcBorders>
              <w:bottom w:val="single" w:sz="4" w:space="0" w:color="auto"/>
            </w:tcBorders>
          </w:tcPr>
          <w:p w:rsidR="008536DE" w:rsidRDefault="008536DE" w:rsidP="008536DE">
            <w:pPr>
              <w:rPr>
                <w:rFonts w:ascii="Arial" w:hAnsi="Arial" w:cs="Arial"/>
              </w:rPr>
            </w:pPr>
          </w:p>
        </w:tc>
        <w:tc>
          <w:tcPr>
            <w:tcW w:w="542" w:type="dxa"/>
            <w:tcBorders>
              <w:bottom w:val="single" w:sz="4" w:space="0" w:color="auto"/>
            </w:tcBorders>
          </w:tcPr>
          <w:p w:rsidR="008536DE" w:rsidRPr="00660E01" w:rsidRDefault="008536DE" w:rsidP="008536DE">
            <w:pPr>
              <w:jc w:val="center"/>
              <w:rPr>
                <w:rFonts w:ascii="Arial" w:hAnsi="Arial" w:cs="Arial"/>
                <w:sz w:val="20"/>
                <w:szCs w:val="20"/>
              </w:rPr>
            </w:pPr>
            <w:r w:rsidRPr="00660E01">
              <w:rPr>
                <w:rFonts w:ascii="Arial" w:hAnsi="Arial" w:cs="Arial"/>
                <w:sz w:val="20"/>
                <w:szCs w:val="20"/>
              </w:rPr>
              <w:t>DK</w:t>
            </w:r>
          </w:p>
        </w:tc>
        <w:tc>
          <w:tcPr>
            <w:tcW w:w="2079" w:type="dxa"/>
            <w:tcBorders>
              <w:bottom w:val="single" w:sz="4" w:space="0" w:color="auto"/>
            </w:tcBorders>
          </w:tcPr>
          <w:p w:rsidR="008536DE" w:rsidRDefault="008536DE" w:rsidP="008536DE">
            <w:pPr>
              <w:rPr>
                <w:rFonts w:ascii="Arial" w:hAnsi="Arial" w:cs="Arial"/>
              </w:rPr>
            </w:pPr>
            <w:r w:rsidRPr="00D25522">
              <w:rPr>
                <w:rFonts w:ascii="Arial" w:hAnsi="Arial" w:cs="Arial"/>
                <w:sz w:val="16"/>
                <w:szCs w:val="16"/>
              </w:rPr>
              <w:t>No legislation</w:t>
            </w:r>
          </w:p>
        </w:tc>
        <w:tc>
          <w:tcPr>
            <w:tcW w:w="2410" w:type="dxa"/>
            <w:vMerge/>
            <w:tcBorders>
              <w:bottom w:val="single" w:sz="4" w:space="0" w:color="auto"/>
            </w:tcBorders>
          </w:tcPr>
          <w:p w:rsidR="008536DE" w:rsidRDefault="008536DE" w:rsidP="008536DE">
            <w:pPr>
              <w:jc w:val="center"/>
              <w:rPr>
                <w:rFonts w:ascii="Arial" w:hAnsi="Arial" w:cs="Arial"/>
              </w:rPr>
            </w:pPr>
          </w:p>
        </w:tc>
        <w:tc>
          <w:tcPr>
            <w:tcW w:w="1701" w:type="dxa"/>
            <w:tcBorders>
              <w:bottom w:val="single" w:sz="4" w:space="0" w:color="auto"/>
            </w:tcBorders>
          </w:tcPr>
          <w:p w:rsidR="008536DE" w:rsidRDefault="008536DE" w:rsidP="008536DE">
            <w:pPr>
              <w:jc w:val="center"/>
              <w:rPr>
                <w:rFonts w:ascii="Arial" w:hAnsi="Arial" w:cs="Arial"/>
              </w:rPr>
            </w:pPr>
          </w:p>
        </w:tc>
        <w:tc>
          <w:tcPr>
            <w:tcW w:w="2409" w:type="dxa"/>
            <w:tcBorders>
              <w:bottom w:val="single" w:sz="4" w:space="0" w:color="auto"/>
            </w:tcBorders>
          </w:tcPr>
          <w:p w:rsidR="008536DE" w:rsidRPr="000812A0" w:rsidRDefault="008536DE" w:rsidP="008536DE">
            <w:pPr>
              <w:rPr>
                <w:rFonts w:ascii="Arial" w:hAnsi="Arial" w:cs="Arial"/>
                <w:sz w:val="16"/>
                <w:szCs w:val="16"/>
              </w:rPr>
            </w:pPr>
            <w:r w:rsidRPr="000812A0">
              <w:rPr>
                <w:rFonts w:ascii="Arial" w:hAnsi="Arial" w:cs="Arial"/>
                <w:sz w:val="16"/>
                <w:szCs w:val="16"/>
              </w:rPr>
              <w:t>Ministry of Environment</w:t>
            </w:r>
          </w:p>
        </w:tc>
      </w:tr>
      <w:tr w:rsidR="008536DE" w:rsidTr="00250C94">
        <w:tc>
          <w:tcPr>
            <w:tcW w:w="1384" w:type="dxa"/>
            <w:vMerge w:val="restart"/>
            <w:tcBorders>
              <w:bottom w:val="nil"/>
            </w:tcBorders>
          </w:tcPr>
          <w:p w:rsidR="008536DE" w:rsidRDefault="008536DE" w:rsidP="008536DE">
            <w:pPr>
              <w:rPr>
                <w:rFonts w:ascii="Arial" w:hAnsi="Arial" w:cs="Arial"/>
              </w:rPr>
            </w:pPr>
          </w:p>
          <w:p w:rsidR="008536DE" w:rsidRDefault="008536DE" w:rsidP="008536DE">
            <w:pPr>
              <w:rPr>
                <w:rFonts w:ascii="Arial" w:hAnsi="Arial" w:cs="Arial"/>
              </w:rPr>
            </w:pPr>
            <w:r>
              <w:rPr>
                <w:rFonts w:ascii="Arial" w:hAnsi="Arial" w:cs="Arial"/>
              </w:rPr>
              <w:t>Terrestrial</w:t>
            </w:r>
          </w:p>
        </w:tc>
        <w:tc>
          <w:tcPr>
            <w:tcW w:w="992" w:type="dxa"/>
            <w:vMerge w:val="restart"/>
            <w:tcBorders>
              <w:bottom w:val="nil"/>
            </w:tcBorders>
          </w:tcPr>
          <w:p w:rsidR="008536DE" w:rsidRDefault="008536DE" w:rsidP="008536DE">
            <w:pPr>
              <w:jc w:val="center"/>
              <w:rPr>
                <w:rFonts w:ascii="Arial" w:hAnsi="Arial" w:cs="Arial"/>
              </w:rPr>
            </w:pPr>
          </w:p>
        </w:tc>
        <w:tc>
          <w:tcPr>
            <w:tcW w:w="2199" w:type="dxa"/>
            <w:vMerge w:val="restart"/>
            <w:tcBorders>
              <w:bottom w:val="nil"/>
            </w:tcBorders>
          </w:tcPr>
          <w:p w:rsidR="008536DE" w:rsidRDefault="008536DE" w:rsidP="008536DE">
            <w:pPr>
              <w:rPr>
                <w:rFonts w:ascii="Arial" w:hAnsi="Arial" w:cs="Arial"/>
              </w:rPr>
            </w:pPr>
            <w:r w:rsidRPr="00787804">
              <w:rPr>
                <w:rFonts w:ascii="Arial" w:hAnsi="Arial" w:cs="Arial"/>
                <w:sz w:val="16"/>
                <w:szCs w:val="16"/>
              </w:rPr>
              <w:t xml:space="preserve">Prevent introduction and immigration of alien species to the </w:t>
            </w:r>
            <w:proofErr w:type="spellStart"/>
            <w:smartTag w:uri="urn:schemas-microsoft-com:office:smarttags" w:element="place">
              <w:smartTag w:uri="urn:schemas-microsoft-com:office:smarttags" w:element="PlaceName">
                <w:r w:rsidRPr="00787804">
                  <w:rPr>
                    <w:rFonts w:ascii="Arial" w:hAnsi="Arial" w:cs="Arial"/>
                    <w:sz w:val="16"/>
                    <w:szCs w:val="16"/>
                  </w:rPr>
                  <w:t>Wadden</w:t>
                </w:r>
              </w:smartTag>
              <w:proofErr w:type="spellEnd"/>
              <w:r w:rsidRPr="00787804">
                <w:rPr>
                  <w:rFonts w:ascii="Arial" w:hAnsi="Arial" w:cs="Arial"/>
                  <w:sz w:val="16"/>
                  <w:szCs w:val="16"/>
                </w:rPr>
                <w:t xml:space="preserve"> </w:t>
              </w:r>
              <w:smartTag w:uri="urn:schemas-microsoft-com:office:smarttags" w:element="PlaceType">
                <w:r w:rsidRPr="00787804">
                  <w:rPr>
                    <w:rFonts w:ascii="Arial" w:hAnsi="Arial" w:cs="Arial"/>
                    <w:sz w:val="16"/>
                    <w:szCs w:val="16"/>
                  </w:rPr>
                  <w:t>Sea</w:t>
                </w:r>
              </w:smartTag>
            </w:smartTag>
            <w:r w:rsidRPr="00787804">
              <w:rPr>
                <w:rFonts w:ascii="Arial" w:hAnsi="Arial" w:cs="Arial"/>
                <w:sz w:val="16"/>
                <w:szCs w:val="16"/>
              </w:rPr>
              <w:t xml:space="preserve"> Area</w:t>
            </w:r>
          </w:p>
        </w:tc>
        <w:tc>
          <w:tcPr>
            <w:tcW w:w="542" w:type="dxa"/>
            <w:tcBorders>
              <w:bottom w:val="nil"/>
            </w:tcBorders>
          </w:tcPr>
          <w:p w:rsidR="008536DE" w:rsidRPr="00660E01" w:rsidRDefault="008536DE" w:rsidP="008536DE">
            <w:pPr>
              <w:jc w:val="center"/>
              <w:rPr>
                <w:rFonts w:ascii="Arial" w:hAnsi="Arial" w:cs="Arial"/>
                <w:sz w:val="20"/>
                <w:szCs w:val="20"/>
              </w:rPr>
            </w:pPr>
            <w:r w:rsidRPr="00660E01">
              <w:rPr>
                <w:rFonts w:ascii="Arial" w:hAnsi="Arial" w:cs="Arial"/>
                <w:sz w:val="20"/>
                <w:szCs w:val="20"/>
              </w:rPr>
              <w:t>NL</w:t>
            </w:r>
          </w:p>
        </w:tc>
        <w:tc>
          <w:tcPr>
            <w:tcW w:w="2079" w:type="dxa"/>
            <w:vMerge w:val="restart"/>
            <w:tcBorders>
              <w:bottom w:val="nil"/>
            </w:tcBorders>
          </w:tcPr>
          <w:p w:rsidR="008536DE" w:rsidRPr="007F7647" w:rsidRDefault="008536DE" w:rsidP="008536DE">
            <w:pPr>
              <w:rPr>
                <w:rFonts w:ascii="Arial" w:hAnsi="Arial" w:cs="Arial"/>
                <w:sz w:val="16"/>
                <w:szCs w:val="16"/>
              </w:rPr>
            </w:pPr>
            <w:r w:rsidRPr="007F7647">
              <w:rPr>
                <w:rFonts w:ascii="Arial" w:hAnsi="Arial" w:cs="Arial"/>
                <w:sz w:val="16"/>
                <w:szCs w:val="16"/>
              </w:rPr>
              <w:t>In line with national policies</w:t>
            </w:r>
          </w:p>
        </w:tc>
        <w:tc>
          <w:tcPr>
            <w:tcW w:w="2410" w:type="dxa"/>
            <w:vMerge w:val="restart"/>
            <w:tcBorders>
              <w:bottom w:val="nil"/>
            </w:tcBorders>
          </w:tcPr>
          <w:p w:rsidR="008536DE" w:rsidRPr="007F7647" w:rsidRDefault="008536DE" w:rsidP="008536DE">
            <w:pPr>
              <w:rPr>
                <w:rFonts w:ascii="Arial" w:hAnsi="Arial" w:cs="Arial"/>
                <w:sz w:val="16"/>
                <w:szCs w:val="16"/>
              </w:rPr>
            </w:pPr>
            <w:r w:rsidRPr="007F7647">
              <w:rPr>
                <w:rFonts w:ascii="Arial" w:hAnsi="Arial" w:cs="Arial"/>
                <w:sz w:val="16"/>
                <w:szCs w:val="16"/>
              </w:rPr>
              <w:t>Develop trilateral list of alien species</w:t>
            </w:r>
          </w:p>
        </w:tc>
        <w:tc>
          <w:tcPr>
            <w:tcW w:w="1701" w:type="dxa"/>
            <w:tcBorders>
              <w:bottom w:val="nil"/>
            </w:tcBorders>
          </w:tcPr>
          <w:p w:rsidR="008536DE" w:rsidRDefault="008536DE" w:rsidP="008536DE">
            <w:pPr>
              <w:jc w:val="center"/>
              <w:rPr>
                <w:rFonts w:ascii="Arial" w:hAnsi="Arial" w:cs="Arial"/>
              </w:rPr>
            </w:pPr>
          </w:p>
        </w:tc>
        <w:tc>
          <w:tcPr>
            <w:tcW w:w="2409" w:type="dxa"/>
            <w:tcBorders>
              <w:bottom w:val="nil"/>
            </w:tcBorders>
          </w:tcPr>
          <w:p w:rsidR="008536DE" w:rsidRPr="005705B8" w:rsidRDefault="008536DE" w:rsidP="008536DE">
            <w:pPr>
              <w:rPr>
                <w:rFonts w:ascii="Arial" w:hAnsi="Arial" w:cs="Arial"/>
                <w:sz w:val="16"/>
                <w:szCs w:val="16"/>
              </w:rPr>
            </w:pPr>
            <w:r w:rsidRPr="005705B8">
              <w:rPr>
                <w:rFonts w:ascii="Arial" w:hAnsi="Arial" w:cs="Arial"/>
                <w:sz w:val="16"/>
                <w:szCs w:val="16"/>
              </w:rPr>
              <w:t>Min EZ</w:t>
            </w:r>
            <w:r>
              <w:rPr>
                <w:rFonts w:ascii="Arial" w:hAnsi="Arial" w:cs="Arial"/>
                <w:sz w:val="16"/>
                <w:szCs w:val="16"/>
              </w:rPr>
              <w:t>. Provinces</w:t>
            </w:r>
          </w:p>
        </w:tc>
      </w:tr>
      <w:tr w:rsidR="008536DE" w:rsidTr="00250C94">
        <w:tc>
          <w:tcPr>
            <w:tcW w:w="1384" w:type="dxa"/>
            <w:vMerge/>
            <w:tcBorders>
              <w:top w:val="nil"/>
            </w:tcBorders>
          </w:tcPr>
          <w:p w:rsidR="008536DE" w:rsidRDefault="008536DE" w:rsidP="008536DE">
            <w:pPr>
              <w:jc w:val="center"/>
              <w:rPr>
                <w:rFonts w:ascii="Arial" w:hAnsi="Arial" w:cs="Arial"/>
              </w:rPr>
            </w:pPr>
          </w:p>
        </w:tc>
        <w:tc>
          <w:tcPr>
            <w:tcW w:w="992" w:type="dxa"/>
            <w:vMerge/>
            <w:tcBorders>
              <w:top w:val="nil"/>
            </w:tcBorders>
          </w:tcPr>
          <w:p w:rsidR="008536DE" w:rsidRDefault="008536DE" w:rsidP="008536DE">
            <w:pPr>
              <w:jc w:val="center"/>
              <w:rPr>
                <w:rFonts w:ascii="Arial" w:hAnsi="Arial" w:cs="Arial"/>
              </w:rPr>
            </w:pPr>
          </w:p>
        </w:tc>
        <w:tc>
          <w:tcPr>
            <w:tcW w:w="2199" w:type="dxa"/>
            <w:vMerge/>
            <w:tcBorders>
              <w:top w:val="nil"/>
            </w:tcBorders>
          </w:tcPr>
          <w:p w:rsidR="008536DE" w:rsidRDefault="008536DE" w:rsidP="008536DE">
            <w:pPr>
              <w:rPr>
                <w:rFonts w:ascii="Arial" w:hAnsi="Arial" w:cs="Arial"/>
              </w:rPr>
            </w:pPr>
          </w:p>
        </w:tc>
        <w:tc>
          <w:tcPr>
            <w:tcW w:w="542" w:type="dxa"/>
            <w:tcBorders>
              <w:top w:val="nil"/>
            </w:tcBorders>
          </w:tcPr>
          <w:p w:rsidR="008536DE" w:rsidRPr="00660E01" w:rsidRDefault="008536DE" w:rsidP="008536DE">
            <w:pPr>
              <w:jc w:val="center"/>
              <w:rPr>
                <w:rFonts w:ascii="Arial" w:hAnsi="Arial" w:cs="Arial"/>
                <w:sz w:val="20"/>
                <w:szCs w:val="20"/>
              </w:rPr>
            </w:pPr>
            <w:r w:rsidRPr="00660E01">
              <w:rPr>
                <w:rFonts w:ascii="Arial" w:hAnsi="Arial" w:cs="Arial"/>
                <w:sz w:val="20"/>
                <w:szCs w:val="20"/>
              </w:rPr>
              <w:t>DE</w:t>
            </w:r>
          </w:p>
        </w:tc>
        <w:tc>
          <w:tcPr>
            <w:tcW w:w="2079" w:type="dxa"/>
            <w:vMerge/>
            <w:tcBorders>
              <w:top w:val="nil"/>
            </w:tcBorders>
          </w:tcPr>
          <w:p w:rsidR="008536DE" w:rsidRDefault="008536DE" w:rsidP="008536DE">
            <w:pPr>
              <w:jc w:val="center"/>
              <w:rPr>
                <w:rFonts w:ascii="Arial" w:hAnsi="Arial" w:cs="Arial"/>
              </w:rPr>
            </w:pPr>
          </w:p>
        </w:tc>
        <w:tc>
          <w:tcPr>
            <w:tcW w:w="2410" w:type="dxa"/>
            <w:vMerge/>
            <w:tcBorders>
              <w:top w:val="nil"/>
            </w:tcBorders>
          </w:tcPr>
          <w:p w:rsidR="008536DE" w:rsidRDefault="008536DE" w:rsidP="008536DE">
            <w:pPr>
              <w:jc w:val="center"/>
              <w:rPr>
                <w:rFonts w:ascii="Arial" w:hAnsi="Arial" w:cs="Arial"/>
              </w:rPr>
            </w:pPr>
          </w:p>
        </w:tc>
        <w:tc>
          <w:tcPr>
            <w:tcW w:w="1701" w:type="dxa"/>
            <w:tcBorders>
              <w:top w:val="nil"/>
            </w:tcBorders>
          </w:tcPr>
          <w:p w:rsidR="008536DE" w:rsidRDefault="008536DE" w:rsidP="008536DE">
            <w:pPr>
              <w:jc w:val="center"/>
              <w:rPr>
                <w:rFonts w:ascii="Arial" w:hAnsi="Arial" w:cs="Arial"/>
              </w:rPr>
            </w:pPr>
          </w:p>
        </w:tc>
        <w:tc>
          <w:tcPr>
            <w:tcW w:w="2409" w:type="dxa"/>
            <w:tcBorders>
              <w:top w:val="nil"/>
            </w:tcBorders>
          </w:tcPr>
          <w:p w:rsidR="008536DE" w:rsidRPr="005705B8" w:rsidRDefault="008536DE" w:rsidP="008536DE">
            <w:pPr>
              <w:rPr>
                <w:rFonts w:ascii="Arial" w:hAnsi="Arial" w:cs="Arial"/>
                <w:sz w:val="16"/>
                <w:szCs w:val="16"/>
              </w:rPr>
            </w:pPr>
            <w:proofErr w:type="spellStart"/>
            <w:r w:rsidRPr="005705B8">
              <w:rPr>
                <w:rFonts w:ascii="Arial" w:hAnsi="Arial" w:cs="Arial"/>
                <w:sz w:val="16"/>
                <w:szCs w:val="16"/>
              </w:rPr>
              <w:t>NdS</w:t>
            </w:r>
            <w:proofErr w:type="spellEnd"/>
            <w:r w:rsidRPr="005705B8">
              <w:rPr>
                <w:rFonts w:ascii="Arial" w:hAnsi="Arial" w:cs="Arial"/>
                <w:sz w:val="16"/>
                <w:szCs w:val="16"/>
              </w:rPr>
              <w:t>, SH</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DK</w:t>
            </w:r>
          </w:p>
        </w:tc>
        <w:tc>
          <w:tcPr>
            <w:tcW w:w="2079" w:type="dxa"/>
            <w:vMerge/>
          </w:tcPr>
          <w:p w:rsidR="008536DE" w:rsidRDefault="008536DE" w:rsidP="008536DE">
            <w:pPr>
              <w:jc w:val="center"/>
              <w:rPr>
                <w:rFonts w:ascii="Arial" w:hAnsi="Arial" w:cs="Arial"/>
              </w:rPr>
            </w:pP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5705B8" w:rsidRDefault="008536DE" w:rsidP="008536DE">
            <w:pPr>
              <w:rPr>
                <w:rFonts w:ascii="Arial" w:hAnsi="Arial" w:cs="Arial"/>
                <w:sz w:val="16"/>
                <w:szCs w:val="16"/>
              </w:rPr>
            </w:pPr>
            <w:r w:rsidRPr="005705B8">
              <w:rPr>
                <w:rFonts w:ascii="Arial" w:hAnsi="Arial" w:cs="Arial"/>
                <w:sz w:val="16"/>
                <w:szCs w:val="16"/>
              </w:rPr>
              <w:t>Min environment</w:t>
            </w:r>
          </w:p>
        </w:tc>
      </w:tr>
      <w:tr w:rsidR="008536D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val="restart"/>
          </w:tcPr>
          <w:p w:rsidR="008536DE" w:rsidRDefault="008536DE" w:rsidP="008536DE">
            <w:pPr>
              <w:rPr>
                <w:rFonts w:ascii="Arial" w:hAnsi="Arial" w:cs="Arial"/>
              </w:rPr>
            </w:pPr>
            <w:r w:rsidRPr="001172CE">
              <w:rPr>
                <w:rFonts w:ascii="Arial" w:hAnsi="Arial" w:cs="Arial"/>
                <w:sz w:val="16"/>
                <w:szCs w:val="16"/>
              </w:rPr>
              <w:t xml:space="preserve">Prevent introduction and immigration of mammalian predators to the </w:t>
            </w:r>
            <w:proofErr w:type="spellStart"/>
            <w:smartTag w:uri="urn:schemas-microsoft-com:office:smarttags" w:element="place">
              <w:smartTag w:uri="urn:schemas-microsoft-com:office:smarttags" w:element="PlaceName">
                <w:r w:rsidRPr="001172CE">
                  <w:rPr>
                    <w:rFonts w:ascii="Arial" w:hAnsi="Arial" w:cs="Arial"/>
                    <w:sz w:val="16"/>
                    <w:szCs w:val="16"/>
                  </w:rPr>
                  <w:t>Wadden</w:t>
                </w:r>
              </w:smartTag>
              <w:proofErr w:type="spellEnd"/>
              <w:r w:rsidRPr="001172CE">
                <w:rPr>
                  <w:rFonts w:ascii="Arial" w:hAnsi="Arial" w:cs="Arial"/>
                  <w:sz w:val="16"/>
                  <w:szCs w:val="16"/>
                </w:rPr>
                <w:t xml:space="preserve"> </w:t>
              </w:r>
              <w:smartTag w:uri="urn:schemas-microsoft-com:office:smarttags" w:element="PlaceType">
                <w:r w:rsidRPr="001172CE">
                  <w:rPr>
                    <w:rFonts w:ascii="Arial" w:hAnsi="Arial" w:cs="Arial"/>
                    <w:sz w:val="16"/>
                    <w:szCs w:val="16"/>
                  </w:rPr>
                  <w:t>Sea</w:t>
                </w:r>
              </w:smartTag>
            </w:smartTag>
            <w:r w:rsidRPr="001172CE">
              <w:rPr>
                <w:rFonts w:ascii="Arial" w:hAnsi="Arial" w:cs="Arial"/>
                <w:sz w:val="16"/>
                <w:szCs w:val="16"/>
              </w:rPr>
              <w:t xml:space="preserve"> islands</w:t>
            </w: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NL</w:t>
            </w:r>
          </w:p>
        </w:tc>
        <w:tc>
          <w:tcPr>
            <w:tcW w:w="2079" w:type="dxa"/>
          </w:tcPr>
          <w:p w:rsidR="008536DE" w:rsidRDefault="008536DE" w:rsidP="008536DE">
            <w:pPr>
              <w:jc w:val="center"/>
              <w:rPr>
                <w:rFonts w:ascii="Arial" w:hAnsi="Arial" w:cs="Arial"/>
              </w:rPr>
            </w:pPr>
          </w:p>
        </w:tc>
        <w:tc>
          <w:tcPr>
            <w:tcW w:w="2410" w:type="dxa"/>
            <w:vMerge w:val="restart"/>
          </w:tcPr>
          <w:p w:rsidR="008536DE" w:rsidRDefault="008536DE" w:rsidP="008536DE">
            <w:pPr>
              <w:rPr>
                <w:rFonts w:ascii="Arial" w:hAnsi="Arial" w:cs="Arial"/>
                <w:sz w:val="16"/>
                <w:szCs w:val="16"/>
              </w:rPr>
            </w:pPr>
            <w:r>
              <w:rPr>
                <w:rFonts w:ascii="Arial" w:hAnsi="Arial" w:cs="Arial"/>
                <w:sz w:val="16"/>
                <w:szCs w:val="16"/>
              </w:rPr>
              <w:t xml:space="preserve">NL, DK. specific measures to be applied. </w:t>
            </w:r>
          </w:p>
          <w:p w:rsidR="008536DE" w:rsidRDefault="008536DE" w:rsidP="008536DE">
            <w:pPr>
              <w:rPr>
                <w:rFonts w:ascii="Arial" w:hAnsi="Arial" w:cs="Arial"/>
                <w:sz w:val="16"/>
                <w:szCs w:val="16"/>
              </w:rPr>
            </w:pPr>
          </w:p>
          <w:p w:rsidR="008536DE" w:rsidRDefault="008536DE" w:rsidP="008536DE">
            <w:pPr>
              <w:rPr>
                <w:rFonts w:ascii="Arial" w:hAnsi="Arial" w:cs="Arial"/>
                <w:sz w:val="16"/>
                <w:szCs w:val="16"/>
              </w:rPr>
            </w:pPr>
            <w:r w:rsidRPr="007F7647">
              <w:rPr>
                <w:rFonts w:ascii="Arial" w:hAnsi="Arial" w:cs="Arial"/>
                <w:sz w:val="16"/>
                <w:szCs w:val="16"/>
              </w:rPr>
              <w:t>Exchange experiences</w:t>
            </w:r>
            <w:r>
              <w:rPr>
                <w:rFonts w:ascii="Arial" w:hAnsi="Arial" w:cs="Arial"/>
                <w:sz w:val="16"/>
                <w:szCs w:val="16"/>
              </w:rPr>
              <w:t xml:space="preserve">. </w:t>
            </w:r>
          </w:p>
          <w:p w:rsidR="008536DE" w:rsidRDefault="008536DE" w:rsidP="008536DE">
            <w:pPr>
              <w:rPr>
                <w:rFonts w:ascii="Arial" w:hAnsi="Arial" w:cs="Arial"/>
                <w:sz w:val="16"/>
                <w:szCs w:val="16"/>
              </w:rPr>
            </w:pPr>
          </w:p>
          <w:p w:rsidR="008536DE" w:rsidRDefault="008536DE" w:rsidP="008536DE">
            <w:pPr>
              <w:rPr>
                <w:rFonts w:ascii="Arial" w:hAnsi="Arial" w:cs="Arial"/>
              </w:rPr>
            </w:pPr>
            <w:r>
              <w:rPr>
                <w:rFonts w:ascii="Arial" w:hAnsi="Arial" w:cs="Arial"/>
                <w:sz w:val="16"/>
                <w:szCs w:val="16"/>
              </w:rPr>
              <w:t xml:space="preserve">Raise awareness </w:t>
            </w:r>
          </w:p>
        </w:tc>
        <w:tc>
          <w:tcPr>
            <w:tcW w:w="1701" w:type="dxa"/>
          </w:tcPr>
          <w:p w:rsidR="008536DE" w:rsidRDefault="008536DE" w:rsidP="008536DE">
            <w:pPr>
              <w:jc w:val="center"/>
              <w:rPr>
                <w:rFonts w:ascii="Arial" w:hAnsi="Arial" w:cs="Arial"/>
              </w:rPr>
            </w:pPr>
          </w:p>
        </w:tc>
        <w:tc>
          <w:tcPr>
            <w:tcW w:w="2409" w:type="dxa"/>
          </w:tcPr>
          <w:p w:rsidR="008536DE" w:rsidRPr="005705B8" w:rsidRDefault="008536DE" w:rsidP="008536DE">
            <w:pPr>
              <w:rPr>
                <w:rFonts w:ascii="Arial" w:hAnsi="Arial" w:cs="Arial"/>
                <w:sz w:val="16"/>
                <w:szCs w:val="16"/>
              </w:rPr>
            </w:pPr>
            <w:r w:rsidRPr="005705B8">
              <w:rPr>
                <w:rFonts w:ascii="Arial" w:hAnsi="Arial" w:cs="Arial"/>
                <w:sz w:val="16"/>
                <w:szCs w:val="16"/>
              </w:rPr>
              <w:t>Min EZ</w:t>
            </w:r>
            <w:r>
              <w:rPr>
                <w:rFonts w:ascii="Arial" w:hAnsi="Arial" w:cs="Arial"/>
                <w:sz w:val="16"/>
                <w:szCs w:val="16"/>
              </w:rPr>
              <w:t>. Provinces</w:t>
            </w:r>
          </w:p>
        </w:tc>
      </w:tr>
      <w:tr w:rsidR="008536DE" w:rsidRPr="002B6BBE" w:rsidTr="00250C94">
        <w:tc>
          <w:tcPr>
            <w:tcW w:w="1384" w:type="dxa"/>
            <w:vMerge/>
          </w:tcPr>
          <w:p w:rsidR="008536DE" w:rsidRDefault="008536DE" w:rsidP="008536DE">
            <w:pPr>
              <w:jc w:val="center"/>
              <w:rPr>
                <w:rFonts w:ascii="Arial" w:hAnsi="Arial" w:cs="Arial"/>
              </w:rPr>
            </w:pPr>
          </w:p>
        </w:tc>
        <w:tc>
          <w:tcPr>
            <w:tcW w:w="992" w:type="dxa"/>
            <w:vMerge/>
          </w:tcPr>
          <w:p w:rsidR="008536DE" w:rsidRDefault="008536DE" w:rsidP="008536DE">
            <w:pPr>
              <w:jc w:val="cente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DE</w:t>
            </w:r>
          </w:p>
        </w:tc>
        <w:tc>
          <w:tcPr>
            <w:tcW w:w="2079" w:type="dxa"/>
          </w:tcPr>
          <w:p w:rsidR="008536DE" w:rsidRPr="007F7647" w:rsidRDefault="008536DE" w:rsidP="008536DE">
            <w:pPr>
              <w:rPr>
                <w:rFonts w:ascii="Arial" w:hAnsi="Arial" w:cs="Arial"/>
                <w:sz w:val="16"/>
                <w:szCs w:val="16"/>
              </w:rPr>
            </w:pPr>
            <w:r w:rsidRPr="007F7647">
              <w:rPr>
                <w:rFonts w:ascii="Arial" w:hAnsi="Arial" w:cs="Arial"/>
                <w:sz w:val="16"/>
                <w:szCs w:val="16"/>
              </w:rPr>
              <w:t>Several measures in place and under development</w:t>
            </w: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SH. Min MLUR</w:t>
            </w:r>
          </w:p>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NdS. Min Environment</w:t>
            </w:r>
          </w:p>
          <w:p w:rsidR="008536DE" w:rsidRPr="002B6BBE" w:rsidRDefault="008536DE" w:rsidP="008536DE">
            <w:pPr>
              <w:rPr>
                <w:rFonts w:ascii="Arial" w:hAnsi="Arial" w:cs="Arial"/>
                <w:sz w:val="16"/>
                <w:szCs w:val="16"/>
                <w:lang w:val="da-DK"/>
              </w:rPr>
            </w:pPr>
          </w:p>
        </w:tc>
      </w:tr>
      <w:tr w:rsidR="008536DE" w:rsidTr="00250C94">
        <w:tc>
          <w:tcPr>
            <w:tcW w:w="1384" w:type="dxa"/>
            <w:vMerge/>
          </w:tcPr>
          <w:p w:rsidR="008536DE" w:rsidRPr="002B6BBE" w:rsidRDefault="008536DE" w:rsidP="008536DE">
            <w:pPr>
              <w:jc w:val="center"/>
              <w:rPr>
                <w:rFonts w:ascii="Arial" w:hAnsi="Arial" w:cs="Arial"/>
                <w:lang w:val="da-DK"/>
              </w:rPr>
            </w:pPr>
          </w:p>
        </w:tc>
        <w:tc>
          <w:tcPr>
            <w:tcW w:w="992" w:type="dxa"/>
            <w:vMerge/>
          </w:tcPr>
          <w:p w:rsidR="008536DE" w:rsidRPr="002B6BBE" w:rsidRDefault="008536DE" w:rsidP="008536DE">
            <w:pPr>
              <w:jc w:val="center"/>
              <w:rPr>
                <w:rFonts w:ascii="Arial" w:hAnsi="Arial" w:cs="Arial"/>
                <w:lang w:val="da-DK"/>
              </w:rPr>
            </w:pPr>
          </w:p>
        </w:tc>
        <w:tc>
          <w:tcPr>
            <w:tcW w:w="2199" w:type="dxa"/>
            <w:vMerge/>
          </w:tcPr>
          <w:p w:rsidR="008536DE" w:rsidRPr="002B6BBE" w:rsidRDefault="008536DE" w:rsidP="008536DE">
            <w:pPr>
              <w:rPr>
                <w:rFonts w:ascii="Arial" w:hAnsi="Arial" w:cs="Arial"/>
                <w:lang w:val="da-DK"/>
              </w:rPr>
            </w:pPr>
          </w:p>
        </w:tc>
        <w:tc>
          <w:tcPr>
            <w:tcW w:w="542" w:type="dxa"/>
          </w:tcPr>
          <w:p w:rsidR="008536DE" w:rsidRPr="00660E01" w:rsidRDefault="008536DE" w:rsidP="008536DE">
            <w:pPr>
              <w:jc w:val="center"/>
              <w:rPr>
                <w:rFonts w:ascii="Arial" w:hAnsi="Arial" w:cs="Arial"/>
                <w:sz w:val="20"/>
                <w:szCs w:val="20"/>
              </w:rPr>
            </w:pPr>
            <w:r w:rsidRPr="00660E01">
              <w:rPr>
                <w:rFonts w:ascii="Arial" w:hAnsi="Arial" w:cs="Arial"/>
                <w:sz w:val="20"/>
                <w:szCs w:val="20"/>
              </w:rPr>
              <w:t>DK</w:t>
            </w:r>
          </w:p>
        </w:tc>
        <w:tc>
          <w:tcPr>
            <w:tcW w:w="2079" w:type="dxa"/>
          </w:tcPr>
          <w:p w:rsidR="008536DE" w:rsidRDefault="008536DE" w:rsidP="008536DE">
            <w:pPr>
              <w:rPr>
                <w:rFonts w:ascii="Arial" w:hAnsi="Arial" w:cs="Arial"/>
              </w:rPr>
            </w:pPr>
            <w:r w:rsidRPr="00D25522">
              <w:rPr>
                <w:rFonts w:ascii="Arial" w:hAnsi="Arial" w:cs="Arial"/>
                <w:sz w:val="16"/>
                <w:szCs w:val="16"/>
              </w:rPr>
              <w:t>Action plans for Raccoon dog and American mink</w:t>
            </w:r>
          </w:p>
        </w:tc>
        <w:tc>
          <w:tcPr>
            <w:tcW w:w="2410" w:type="dxa"/>
            <w:vMerge/>
          </w:tcPr>
          <w:p w:rsidR="008536DE" w:rsidRDefault="008536DE" w:rsidP="008536DE">
            <w:pPr>
              <w:jc w:val="center"/>
              <w:rPr>
                <w:rFonts w:ascii="Arial" w:hAnsi="Arial" w:cs="Arial"/>
              </w:rPr>
            </w:pPr>
          </w:p>
        </w:tc>
        <w:tc>
          <w:tcPr>
            <w:tcW w:w="1701" w:type="dxa"/>
          </w:tcPr>
          <w:p w:rsidR="008536DE" w:rsidRDefault="008536DE" w:rsidP="008536DE">
            <w:pPr>
              <w:jc w:val="center"/>
              <w:rPr>
                <w:rFonts w:ascii="Arial" w:hAnsi="Arial" w:cs="Arial"/>
              </w:rPr>
            </w:pPr>
          </w:p>
        </w:tc>
        <w:tc>
          <w:tcPr>
            <w:tcW w:w="2409" w:type="dxa"/>
          </w:tcPr>
          <w:p w:rsidR="008536DE" w:rsidRPr="005705B8" w:rsidRDefault="008536DE" w:rsidP="008536DE">
            <w:pPr>
              <w:rPr>
                <w:rFonts w:ascii="Arial" w:hAnsi="Arial" w:cs="Arial"/>
                <w:sz w:val="16"/>
                <w:szCs w:val="16"/>
              </w:rPr>
            </w:pPr>
            <w:r w:rsidRPr="005705B8">
              <w:rPr>
                <w:rFonts w:ascii="Arial" w:hAnsi="Arial" w:cs="Arial"/>
                <w:sz w:val="16"/>
                <w:szCs w:val="16"/>
              </w:rPr>
              <w:t>Min environment</w:t>
            </w:r>
          </w:p>
        </w:tc>
      </w:tr>
      <w:tr w:rsidR="008536DE" w:rsidRPr="00FC733F" w:rsidTr="008536DE">
        <w:tc>
          <w:tcPr>
            <w:tcW w:w="13716" w:type="dxa"/>
            <w:gridSpan w:val="8"/>
            <w:shd w:val="clear" w:color="auto" w:fill="D9D9D9" w:themeFill="background1" w:themeFillShade="D9"/>
          </w:tcPr>
          <w:p w:rsidR="008536DE" w:rsidRPr="00FC733F" w:rsidRDefault="008536DE" w:rsidP="008536DE">
            <w:pPr>
              <w:rPr>
                <w:rFonts w:ascii="Arial" w:hAnsi="Arial" w:cs="Arial"/>
                <w:sz w:val="16"/>
                <w:szCs w:val="16"/>
                <w:lang w:val="de-DE"/>
              </w:rPr>
            </w:pPr>
            <w:r w:rsidRPr="00601EA9">
              <w:rPr>
                <w:rFonts w:ascii="Arial" w:hAnsi="Arial" w:cs="Arial"/>
                <w:b/>
                <w:sz w:val="20"/>
                <w:szCs w:val="20"/>
              </w:rPr>
              <w:t>EARLY WARNING</w:t>
            </w:r>
          </w:p>
        </w:tc>
      </w:tr>
      <w:tr w:rsidR="008536DE" w:rsidRPr="002B6BBE" w:rsidTr="00250C94">
        <w:tc>
          <w:tcPr>
            <w:tcW w:w="1384" w:type="dxa"/>
            <w:vMerge w:val="restart"/>
          </w:tcPr>
          <w:p w:rsidR="008536DE" w:rsidRDefault="008536DE" w:rsidP="008536DE">
            <w:pPr>
              <w:rPr>
                <w:rFonts w:ascii="Arial" w:hAnsi="Arial" w:cs="Arial"/>
              </w:rPr>
            </w:pPr>
          </w:p>
        </w:tc>
        <w:tc>
          <w:tcPr>
            <w:tcW w:w="992" w:type="dxa"/>
            <w:vMerge w:val="restart"/>
          </w:tcPr>
          <w:p w:rsidR="008536DE" w:rsidRDefault="008536DE" w:rsidP="008536DE">
            <w:pPr>
              <w:rPr>
                <w:rFonts w:ascii="Arial" w:hAnsi="Arial" w:cs="Arial"/>
              </w:rPr>
            </w:pPr>
          </w:p>
        </w:tc>
        <w:tc>
          <w:tcPr>
            <w:tcW w:w="2199" w:type="dxa"/>
            <w:vMerge w:val="restart"/>
          </w:tcPr>
          <w:p w:rsidR="008536DE" w:rsidRDefault="008536DE" w:rsidP="008536DE">
            <w:pPr>
              <w:rPr>
                <w:rFonts w:ascii="Arial" w:hAnsi="Arial" w:cs="Arial"/>
                <w:sz w:val="16"/>
                <w:szCs w:val="16"/>
              </w:rPr>
            </w:pPr>
            <w:r>
              <w:rPr>
                <w:rFonts w:ascii="Arial" w:hAnsi="Arial" w:cs="Arial"/>
                <w:sz w:val="16"/>
                <w:szCs w:val="16"/>
              </w:rPr>
              <w:t>H</w:t>
            </w:r>
            <w:r w:rsidRPr="00513727">
              <w:rPr>
                <w:rFonts w:ascii="Arial" w:hAnsi="Arial" w:cs="Arial"/>
                <w:sz w:val="16"/>
                <w:szCs w:val="16"/>
              </w:rPr>
              <w:t>armonized surveillance system</w:t>
            </w:r>
            <w:r>
              <w:rPr>
                <w:rFonts w:ascii="Arial" w:hAnsi="Arial" w:cs="Arial"/>
                <w:sz w:val="16"/>
                <w:szCs w:val="16"/>
              </w:rPr>
              <w:t xml:space="preserve"> for early detection</w:t>
            </w:r>
          </w:p>
          <w:p w:rsidR="008536DE" w:rsidRDefault="008536DE" w:rsidP="008536DE">
            <w:pPr>
              <w:rPr>
                <w:rFonts w:ascii="Arial" w:hAnsi="Arial" w:cs="Arial"/>
              </w:rPr>
            </w:pPr>
            <w:r>
              <w:rPr>
                <w:rFonts w:ascii="Arial" w:hAnsi="Arial" w:cs="Arial"/>
                <w:sz w:val="16"/>
                <w:szCs w:val="16"/>
              </w:rPr>
              <w:t xml:space="preserve">(marine and </w:t>
            </w:r>
            <w:proofErr w:type="spellStart"/>
            <w:r>
              <w:rPr>
                <w:rFonts w:ascii="Arial" w:hAnsi="Arial" w:cs="Arial"/>
                <w:sz w:val="16"/>
                <w:szCs w:val="16"/>
              </w:rPr>
              <w:t>terrestric</w:t>
            </w:r>
            <w:proofErr w:type="spellEnd"/>
            <w:r>
              <w:rPr>
                <w:rFonts w:ascii="Arial" w:hAnsi="Arial" w:cs="Arial"/>
                <w:sz w:val="16"/>
                <w:szCs w:val="16"/>
              </w:rPr>
              <w:t>)</w:t>
            </w: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NL</w:t>
            </w:r>
          </w:p>
        </w:tc>
        <w:tc>
          <w:tcPr>
            <w:tcW w:w="2079" w:type="dxa"/>
          </w:tcPr>
          <w:p w:rsidR="008536DE" w:rsidRDefault="008536DE" w:rsidP="008536DE">
            <w:pPr>
              <w:rPr>
                <w:rFonts w:ascii="Arial" w:hAnsi="Arial" w:cs="Arial"/>
              </w:rPr>
            </w:pPr>
            <w:r>
              <w:rPr>
                <w:rFonts w:ascii="Arial" w:hAnsi="Arial" w:cs="Arial"/>
                <w:sz w:val="16"/>
                <w:szCs w:val="16"/>
              </w:rPr>
              <w:t>M</w:t>
            </w:r>
            <w:r w:rsidRPr="00D10763">
              <w:rPr>
                <w:rFonts w:ascii="Arial" w:hAnsi="Arial" w:cs="Arial"/>
                <w:sz w:val="16"/>
                <w:szCs w:val="16"/>
              </w:rPr>
              <w:t xml:space="preserve">onitoring </w:t>
            </w:r>
            <w:r>
              <w:rPr>
                <w:rFonts w:ascii="Arial" w:hAnsi="Arial" w:cs="Arial"/>
                <w:sz w:val="16"/>
                <w:szCs w:val="16"/>
              </w:rPr>
              <w:t>and surveillance</w:t>
            </w:r>
          </w:p>
        </w:tc>
        <w:tc>
          <w:tcPr>
            <w:tcW w:w="2410" w:type="dxa"/>
            <w:vMerge w:val="restart"/>
          </w:tcPr>
          <w:p w:rsidR="008536DE" w:rsidRDefault="008536DE" w:rsidP="008536DE">
            <w:pPr>
              <w:rPr>
                <w:rFonts w:ascii="Arial" w:hAnsi="Arial" w:cs="Arial"/>
              </w:rPr>
            </w:pPr>
            <w:r>
              <w:rPr>
                <w:rFonts w:ascii="Arial" w:hAnsi="Arial" w:cs="Arial"/>
                <w:sz w:val="16"/>
                <w:szCs w:val="16"/>
              </w:rPr>
              <w:t>H</w:t>
            </w:r>
            <w:r w:rsidRPr="00513727">
              <w:rPr>
                <w:rFonts w:ascii="Arial" w:hAnsi="Arial" w:cs="Arial"/>
                <w:sz w:val="16"/>
                <w:szCs w:val="16"/>
              </w:rPr>
              <w:t>armonized surveillance system</w:t>
            </w:r>
            <w:r>
              <w:rPr>
                <w:rFonts w:ascii="Arial" w:hAnsi="Arial" w:cs="Arial"/>
                <w:sz w:val="16"/>
                <w:szCs w:val="16"/>
              </w:rPr>
              <w:t xml:space="preserve"> for early detection of alien species</w:t>
            </w:r>
          </w:p>
        </w:tc>
        <w:tc>
          <w:tcPr>
            <w:tcW w:w="1701" w:type="dxa"/>
            <w:vMerge w:val="restart"/>
          </w:tcPr>
          <w:p w:rsidR="008536DE" w:rsidRDefault="008536DE" w:rsidP="008536DE">
            <w:pPr>
              <w:rPr>
                <w:rFonts w:ascii="Arial" w:hAnsi="Arial" w:cs="Arial"/>
                <w:sz w:val="16"/>
                <w:szCs w:val="16"/>
              </w:rPr>
            </w:pPr>
            <w:r>
              <w:rPr>
                <w:rFonts w:ascii="Arial" w:hAnsi="Arial" w:cs="Arial"/>
                <w:sz w:val="16"/>
                <w:szCs w:val="16"/>
              </w:rPr>
              <w:t>t</w:t>
            </w:r>
            <w:r w:rsidRPr="009904CA">
              <w:rPr>
                <w:rFonts w:ascii="Arial" w:hAnsi="Arial" w:cs="Arial"/>
                <w:sz w:val="16"/>
                <w:szCs w:val="16"/>
              </w:rPr>
              <w:t>o be developed and tested in LIFE project</w:t>
            </w:r>
          </w:p>
          <w:p w:rsidR="008536DE" w:rsidRDefault="008536DE" w:rsidP="008536DE">
            <w:pPr>
              <w:rPr>
                <w:rFonts w:ascii="Arial" w:hAnsi="Arial" w:cs="Arial"/>
                <w:sz w:val="16"/>
                <w:szCs w:val="16"/>
              </w:rPr>
            </w:pPr>
          </w:p>
          <w:p w:rsidR="008536DE" w:rsidRPr="009904CA" w:rsidRDefault="008536DE" w:rsidP="008536DE">
            <w:pPr>
              <w:rPr>
                <w:rFonts w:ascii="Arial" w:hAnsi="Arial" w:cs="Arial"/>
                <w:sz w:val="16"/>
                <w:szCs w:val="16"/>
              </w:rPr>
            </w:pPr>
          </w:p>
        </w:tc>
        <w:tc>
          <w:tcPr>
            <w:tcW w:w="2409" w:type="dxa"/>
            <w:vMerge w:val="restart"/>
          </w:tcPr>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NL. Min EZ</w:t>
            </w:r>
          </w:p>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Min I&amp;M</w:t>
            </w:r>
          </w:p>
          <w:p w:rsidR="008536DE" w:rsidRPr="002B6BBE" w:rsidRDefault="008536DE" w:rsidP="008536DE">
            <w:pPr>
              <w:rPr>
                <w:rFonts w:ascii="Arial" w:hAnsi="Arial" w:cs="Arial"/>
                <w:sz w:val="16"/>
                <w:szCs w:val="16"/>
                <w:lang w:val="da-DK"/>
              </w:rPr>
            </w:pPr>
          </w:p>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SH. Min MLUR</w:t>
            </w:r>
          </w:p>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NdS. Min Environment</w:t>
            </w:r>
          </w:p>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DE. Min BMVBS</w:t>
            </w:r>
          </w:p>
          <w:p w:rsidR="008536DE" w:rsidRPr="002B6BBE" w:rsidRDefault="008536DE" w:rsidP="008536DE">
            <w:pPr>
              <w:rPr>
                <w:rFonts w:ascii="Arial" w:hAnsi="Arial" w:cs="Arial"/>
                <w:sz w:val="16"/>
                <w:szCs w:val="16"/>
                <w:lang w:val="da-DK"/>
              </w:rPr>
            </w:pPr>
          </w:p>
          <w:p w:rsidR="008536DE" w:rsidRPr="002B6BBE" w:rsidRDefault="008536DE" w:rsidP="008536DE">
            <w:pPr>
              <w:rPr>
                <w:rFonts w:ascii="Arial" w:hAnsi="Arial" w:cs="Arial"/>
                <w:lang w:val="da-DK"/>
              </w:rPr>
            </w:pPr>
            <w:r w:rsidRPr="002B6BBE">
              <w:rPr>
                <w:rFonts w:ascii="Arial" w:hAnsi="Arial" w:cs="Arial"/>
                <w:sz w:val="16"/>
                <w:szCs w:val="16"/>
                <w:lang w:val="da-DK"/>
              </w:rPr>
              <w:t>DK. Ministry Enironment</w:t>
            </w:r>
          </w:p>
        </w:tc>
      </w:tr>
      <w:tr w:rsidR="008536DE" w:rsidTr="00250C94">
        <w:tc>
          <w:tcPr>
            <w:tcW w:w="1384" w:type="dxa"/>
            <w:vMerge/>
          </w:tcPr>
          <w:p w:rsidR="008536DE" w:rsidRPr="002B6BBE" w:rsidRDefault="008536DE" w:rsidP="008536DE">
            <w:pPr>
              <w:rPr>
                <w:rFonts w:ascii="Arial" w:hAnsi="Arial" w:cs="Arial"/>
                <w:lang w:val="da-DK"/>
              </w:rPr>
            </w:pPr>
          </w:p>
        </w:tc>
        <w:tc>
          <w:tcPr>
            <w:tcW w:w="992" w:type="dxa"/>
            <w:vMerge/>
          </w:tcPr>
          <w:p w:rsidR="008536DE" w:rsidRPr="002B6BBE" w:rsidRDefault="008536DE" w:rsidP="008536DE">
            <w:pPr>
              <w:rPr>
                <w:rFonts w:ascii="Arial" w:hAnsi="Arial" w:cs="Arial"/>
                <w:lang w:val="da-DK"/>
              </w:rPr>
            </w:pPr>
          </w:p>
        </w:tc>
        <w:tc>
          <w:tcPr>
            <w:tcW w:w="2199" w:type="dxa"/>
            <w:vMerge/>
          </w:tcPr>
          <w:p w:rsidR="008536DE" w:rsidRPr="002B6BBE" w:rsidRDefault="008536DE" w:rsidP="008536DE">
            <w:pPr>
              <w:rPr>
                <w:rFonts w:ascii="Arial" w:hAnsi="Arial" w:cs="Arial"/>
                <w:lang w:val="da-DK"/>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DE</w:t>
            </w:r>
          </w:p>
        </w:tc>
        <w:tc>
          <w:tcPr>
            <w:tcW w:w="2079" w:type="dxa"/>
          </w:tcPr>
          <w:p w:rsidR="008536DE" w:rsidRPr="00D10763" w:rsidRDefault="008536DE" w:rsidP="008536DE">
            <w:pPr>
              <w:rPr>
                <w:rFonts w:ascii="Arial" w:hAnsi="Arial" w:cs="Arial"/>
                <w:sz w:val="16"/>
                <w:szCs w:val="16"/>
              </w:rPr>
            </w:pPr>
            <w:r w:rsidRPr="00D10763">
              <w:rPr>
                <w:rFonts w:ascii="Arial" w:hAnsi="Arial" w:cs="Arial"/>
                <w:sz w:val="16"/>
                <w:szCs w:val="16"/>
              </w:rPr>
              <w:t>Benthic monitoring in WS</w:t>
            </w: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vMerge/>
          </w:tcPr>
          <w:p w:rsidR="008536DE" w:rsidRDefault="008536DE" w:rsidP="008536DE">
            <w:pPr>
              <w:rPr>
                <w:rFonts w:ascii="Arial" w:hAnsi="Arial" w:cs="Arial"/>
              </w:rPr>
            </w:pP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DK</w:t>
            </w:r>
          </w:p>
        </w:tc>
        <w:tc>
          <w:tcPr>
            <w:tcW w:w="2079" w:type="dxa"/>
          </w:tcPr>
          <w:p w:rsidR="008536DE" w:rsidRPr="006D569D" w:rsidRDefault="008536DE" w:rsidP="008536DE">
            <w:pPr>
              <w:rPr>
                <w:rFonts w:ascii="Arial" w:hAnsi="Arial" w:cs="Arial"/>
                <w:sz w:val="16"/>
                <w:szCs w:val="16"/>
              </w:rPr>
            </w:pPr>
            <w:r w:rsidRPr="006D569D">
              <w:rPr>
                <w:rFonts w:ascii="Arial" w:hAnsi="Arial" w:cs="Arial"/>
                <w:sz w:val="16"/>
                <w:szCs w:val="16"/>
              </w:rPr>
              <w:t>Monitoring</w:t>
            </w: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vMerge/>
          </w:tcPr>
          <w:p w:rsidR="008536DE" w:rsidRDefault="008536DE" w:rsidP="008536DE">
            <w:pPr>
              <w:rPr>
                <w:rFonts w:ascii="Arial" w:hAnsi="Arial" w:cs="Arial"/>
              </w:rPr>
            </w:pP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val="restart"/>
          </w:tcPr>
          <w:p w:rsidR="008536DE" w:rsidRDefault="008536DE" w:rsidP="008536DE">
            <w:pPr>
              <w:rPr>
                <w:rFonts w:ascii="Arial" w:hAnsi="Arial" w:cs="Arial"/>
              </w:rPr>
            </w:pPr>
            <w:r w:rsidRPr="00513727">
              <w:rPr>
                <w:rFonts w:ascii="Arial" w:hAnsi="Arial" w:cs="Arial"/>
                <w:sz w:val="16"/>
                <w:szCs w:val="16"/>
              </w:rPr>
              <w:t>long-term monitoring of alien species in the framework of existing monitoring parameters</w:t>
            </w: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NL</w:t>
            </w:r>
          </w:p>
        </w:tc>
        <w:tc>
          <w:tcPr>
            <w:tcW w:w="2079" w:type="dxa"/>
          </w:tcPr>
          <w:p w:rsidR="008536DE" w:rsidRDefault="008536DE" w:rsidP="008536DE">
            <w:pPr>
              <w:rPr>
                <w:rFonts w:ascii="Arial" w:hAnsi="Arial" w:cs="Arial"/>
              </w:rPr>
            </w:pPr>
          </w:p>
        </w:tc>
        <w:tc>
          <w:tcPr>
            <w:tcW w:w="2410" w:type="dxa"/>
            <w:vMerge w:val="restart"/>
          </w:tcPr>
          <w:p w:rsidR="008536DE" w:rsidRPr="00C44F70" w:rsidRDefault="008536DE" w:rsidP="008536DE">
            <w:pPr>
              <w:rPr>
                <w:rFonts w:ascii="Arial" w:hAnsi="Arial" w:cs="Arial"/>
                <w:sz w:val="16"/>
                <w:szCs w:val="16"/>
              </w:rPr>
            </w:pPr>
            <w:r w:rsidRPr="00C44F70">
              <w:rPr>
                <w:rFonts w:ascii="Arial" w:hAnsi="Arial" w:cs="Arial"/>
                <w:sz w:val="16"/>
                <w:szCs w:val="16"/>
              </w:rPr>
              <w:t>Adapt and where necessary extend TMAP</w:t>
            </w:r>
          </w:p>
        </w:tc>
        <w:tc>
          <w:tcPr>
            <w:tcW w:w="1701" w:type="dxa"/>
            <w:vMerge/>
          </w:tcPr>
          <w:p w:rsidR="008536DE" w:rsidRDefault="008536DE" w:rsidP="008536DE">
            <w:pPr>
              <w:rPr>
                <w:rFonts w:ascii="Arial" w:hAnsi="Arial" w:cs="Arial"/>
              </w:rPr>
            </w:pPr>
          </w:p>
        </w:tc>
        <w:tc>
          <w:tcPr>
            <w:tcW w:w="2409" w:type="dxa"/>
            <w:vMerge/>
          </w:tcPr>
          <w:p w:rsidR="008536DE" w:rsidRDefault="008536DE" w:rsidP="008536DE">
            <w:pPr>
              <w:rPr>
                <w:rFonts w:ascii="Arial" w:hAnsi="Arial" w:cs="Arial"/>
              </w:rPr>
            </w:pP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DE</w:t>
            </w:r>
          </w:p>
        </w:tc>
        <w:tc>
          <w:tcPr>
            <w:tcW w:w="2079" w:type="dxa"/>
          </w:tcPr>
          <w:p w:rsidR="008536DE" w:rsidRDefault="008536DE" w:rsidP="008536DE">
            <w:pPr>
              <w:rPr>
                <w:rFonts w:ascii="Arial" w:hAnsi="Arial" w:cs="Arial"/>
              </w:rPr>
            </w:pP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vMerge/>
          </w:tcPr>
          <w:p w:rsidR="008536DE" w:rsidRDefault="008536DE" w:rsidP="008536DE">
            <w:pPr>
              <w:rPr>
                <w:rFonts w:ascii="Arial" w:hAnsi="Arial" w:cs="Arial"/>
              </w:rPr>
            </w:pP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DK</w:t>
            </w:r>
          </w:p>
        </w:tc>
        <w:tc>
          <w:tcPr>
            <w:tcW w:w="2079" w:type="dxa"/>
          </w:tcPr>
          <w:p w:rsidR="008536DE" w:rsidRDefault="008536DE" w:rsidP="008536DE">
            <w:pPr>
              <w:rPr>
                <w:rFonts w:ascii="Arial" w:hAnsi="Arial" w:cs="Arial"/>
              </w:rPr>
            </w:pP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vMerge/>
          </w:tcPr>
          <w:p w:rsidR="008536DE" w:rsidRDefault="008536DE" w:rsidP="008536DE">
            <w:pPr>
              <w:rPr>
                <w:rFonts w:ascii="Arial" w:hAnsi="Arial" w:cs="Arial"/>
              </w:rPr>
            </w:pP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val="restart"/>
          </w:tcPr>
          <w:p w:rsidR="008536DE" w:rsidRDefault="008536DE" w:rsidP="008536DE">
            <w:pPr>
              <w:rPr>
                <w:rFonts w:ascii="Arial" w:hAnsi="Arial" w:cs="Arial"/>
              </w:rPr>
            </w:pPr>
            <w:r w:rsidRPr="00513727">
              <w:rPr>
                <w:rFonts w:ascii="Arial" w:hAnsi="Arial" w:cs="Arial"/>
                <w:sz w:val="16"/>
                <w:szCs w:val="16"/>
              </w:rPr>
              <w:t>alien species early warning and reporting system on the CWSS website</w:t>
            </w: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NL</w:t>
            </w:r>
          </w:p>
        </w:tc>
        <w:tc>
          <w:tcPr>
            <w:tcW w:w="2079" w:type="dxa"/>
            <w:vMerge w:val="restart"/>
          </w:tcPr>
          <w:p w:rsidR="008536DE" w:rsidRPr="00C44F70" w:rsidRDefault="008536DE" w:rsidP="008536DE">
            <w:pPr>
              <w:rPr>
                <w:rFonts w:ascii="Arial" w:hAnsi="Arial" w:cs="Arial"/>
                <w:sz w:val="16"/>
                <w:szCs w:val="16"/>
              </w:rPr>
            </w:pPr>
            <w:r w:rsidRPr="00C44F70">
              <w:rPr>
                <w:rFonts w:ascii="Arial" w:hAnsi="Arial" w:cs="Arial"/>
                <w:sz w:val="16"/>
                <w:szCs w:val="16"/>
              </w:rPr>
              <w:t>NOBANIS portal and network. Not WS specific</w:t>
            </w:r>
          </w:p>
        </w:tc>
        <w:tc>
          <w:tcPr>
            <w:tcW w:w="2410" w:type="dxa"/>
            <w:vMerge w:val="restart"/>
          </w:tcPr>
          <w:p w:rsidR="008536DE" w:rsidRDefault="008536DE" w:rsidP="008536DE">
            <w:pPr>
              <w:rPr>
                <w:rFonts w:ascii="Arial" w:hAnsi="Arial" w:cs="Arial"/>
              </w:rPr>
            </w:pPr>
            <w:r>
              <w:rPr>
                <w:rFonts w:ascii="Arial" w:hAnsi="Arial" w:cs="Arial"/>
                <w:sz w:val="16"/>
                <w:szCs w:val="16"/>
              </w:rPr>
              <w:t xml:space="preserve">WS </w:t>
            </w:r>
            <w:r w:rsidRPr="00513727">
              <w:rPr>
                <w:rFonts w:ascii="Arial" w:hAnsi="Arial" w:cs="Arial"/>
                <w:sz w:val="16"/>
                <w:szCs w:val="16"/>
              </w:rPr>
              <w:t>alien species early warning and reporting system</w:t>
            </w:r>
          </w:p>
        </w:tc>
        <w:tc>
          <w:tcPr>
            <w:tcW w:w="1701" w:type="dxa"/>
            <w:vMerge/>
          </w:tcPr>
          <w:p w:rsidR="008536DE" w:rsidRDefault="008536DE" w:rsidP="008536DE">
            <w:pPr>
              <w:rPr>
                <w:rFonts w:ascii="Arial" w:hAnsi="Arial" w:cs="Arial"/>
              </w:rPr>
            </w:pPr>
          </w:p>
        </w:tc>
        <w:tc>
          <w:tcPr>
            <w:tcW w:w="2409" w:type="dxa"/>
            <w:vMerge/>
          </w:tcPr>
          <w:p w:rsidR="008536DE" w:rsidRDefault="008536DE" w:rsidP="008536DE">
            <w:pPr>
              <w:rPr>
                <w:rFonts w:ascii="Arial" w:hAnsi="Arial" w:cs="Arial"/>
              </w:rPr>
            </w:pP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DE</w:t>
            </w:r>
          </w:p>
        </w:tc>
        <w:tc>
          <w:tcPr>
            <w:tcW w:w="2079" w:type="dxa"/>
            <w:vMerge/>
          </w:tcPr>
          <w:p w:rsidR="008536DE" w:rsidRDefault="008536DE" w:rsidP="008536DE">
            <w:pPr>
              <w:rPr>
                <w:rFonts w:ascii="Arial" w:hAnsi="Arial" w:cs="Arial"/>
              </w:rPr>
            </w:pP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vMerge/>
          </w:tcPr>
          <w:p w:rsidR="008536DE" w:rsidRDefault="008536DE" w:rsidP="008536DE">
            <w:pPr>
              <w:rPr>
                <w:rFonts w:ascii="Arial" w:hAnsi="Arial" w:cs="Arial"/>
              </w:rPr>
            </w:pP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DK</w:t>
            </w:r>
          </w:p>
        </w:tc>
        <w:tc>
          <w:tcPr>
            <w:tcW w:w="2079" w:type="dxa"/>
            <w:vMerge/>
          </w:tcPr>
          <w:p w:rsidR="008536DE" w:rsidRDefault="008536DE" w:rsidP="008536DE">
            <w:pPr>
              <w:rPr>
                <w:rFonts w:ascii="Arial" w:hAnsi="Arial" w:cs="Arial"/>
              </w:rPr>
            </w:pP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vMerge/>
          </w:tcPr>
          <w:p w:rsidR="008536DE" w:rsidRDefault="008536DE" w:rsidP="008536DE">
            <w:pPr>
              <w:rPr>
                <w:rFonts w:ascii="Arial" w:hAnsi="Arial" w:cs="Arial"/>
              </w:rPr>
            </w:pP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val="restart"/>
          </w:tcPr>
          <w:p w:rsidR="008536DE" w:rsidRDefault="008536DE" w:rsidP="008536DE">
            <w:pPr>
              <w:rPr>
                <w:rFonts w:ascii="Arial" w:hAnsi="Arial" w:cs="Arial"/>
              </w:rPr>
            </w:pPr>
            <w:r w:rsidRPr="001E52B5">
              <w:rPr>
                <w:rFonts w:ascii="Arial" w:hAnsi="Arial" w:cs="Arial"/>
                <w:sz w:val="16"/>
                <w:szCs w:val="16"/>
              </w:rPr>
              <w:t xml:space="preserve">Risk assessment after detection in </w:t>
            </w:r>
            <w:proofErr w:type="spellStart"/>
            <w:r w:rsidRPr="001E52B5">
              <w:rPr>
                <w:rFonts w:ascii="Arial" w:hAnsi="Arial" w:cs="Arial"/>
                <w:sz w:val="16"/>
                <w:szCs w:val="16"/>
              </w:rPr>
              <w:t>harbour</w:t>
            </w:r>
            <w:proofErr w:type="spellEnd"/>
            <w:r>
              <w:rPr>
                <w:rFonts w:ascii="Arial" w:hAnsi="Arial" w:cs="Arial"/>
                <w:sz w:val="16"/>
                <w:szCs w:val="16"/>
              </w:rPr>
              <w:t xml:space="preserve"> </w:t>
            </w: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NL</w:t>
            </w:r>
          </w:p>
        </w:tc>
        <w:tc>
          <w:tcPr>
            <w:tcW w:w="2079" w:type="dxa"/>
          </w:tcPr>
          <w:p w:rsidR="008536DE" w:rsidRPr="00641FD9" w:rsidRDefault="008536DE" w:rsidP="008536DE">
            <w:pPr>
              <w:rPr>
                <w:rFonts w:ascii="Arial" w:hAnsi="Arial" w:cs="Arial"/>
                <w:sz w:val="16"/>
                <w:szCs w:val="16"/>
              </w:rPr>
            </w:pPr>
            <w:r w:rsidRPr="00641FD9">
              <w:rPr>
                <w:rFonts w:ascii="Arial" w:hAnsi="Arial" w:cs="Arial"/>
                <w:sz w:val="16"/>
                <w:szCs w:val="16"/>
              </w:rPr>
              <w:t>Incidentally</w:t>
            </w:r>
          </w:p>
        </w:tc>
        <w:tc>
          <w:tcPr>
            <w:tcW w:w="2410" w:type="dxa"/>
            <w:vMerge w:val="restart"/>
          </w:tcPr>
          <w:p w:rsidR="008536DE" w:rsidRPr="009904CA" w:rsidRDefault="008536DE" w:rsidP="008536DE">
            <w:pPr>
              <w:rPr>
                <w:rFonts w:ascii="Arial" w:hAnsi="Arial" w:cs="Arial"/>
                <w:sz w:val="16"/>
                <w:szCs w:val="16"/>
              </w:rPr>
            </w:pPr>
            <w:proofErr w:type="spellStart"/>
            <w:r w:rsidRPr="009904CA">
              <w:rPr>
                <w:rFonts w:ascii="Arial" w:hAnsi="Arial" w:cs="Arial"/>
                <w:sz w:val="16"/>
                <w:szCs w:val="16"/>
              </w:rPr>
              <w:t>Harmonised</w:t>
            </w:r>
            <w:proofErr w:type="spellEnd"/>
            <w:r w:rsidRPr="009904CA">
              <w:rPr>
                <w:rFonts w:ascii="Arial" w:hAnsi="Arial" w:cs="Arial"/>
                <w:sz w:val="16"/>
                <w:szCs w:val="16"/>
              </w:rPr>
              <w:t xml:space="preserve"> guidelines for risk assessment</w:t>
            </w:r>
          </w:p>
        </w:tc>
        <w:tc>
          <w:tcPr>
            <w:tcW w:w="1701" w:type="dxa"/>
            <w:vMerge/>
          </w:tcPr>
          <w:p w:rsidR="008536DE" w:rsidRDefault="008536DE" w:rsidP="008536DE">
            <w:pPr>
              <w:rPr>
                <w:rFonts w:ascii="Arial" w:hAnsi="Arial" w:cs="Arial"/>
              </w:rPr>
            </w:pPr>
          </w:p>
        </w:tc>
        <w:tc>
          <w:tcPr>
            <w:tcW w:w="2409" w:type="dxa"/>
            <w:vMerge/>
          </w:tcPr>
          <w:p w:rsidR="008536DE" w:rsidRDefault="008536DE" w:rsidP="008536DE">
            <w:pPr>
              <w:rPr>
                <w:rFonts w:ascii="Arial" w:hAnsi="Arial" w:cs="Arial"/>
              </w:rPr>
            </w:pP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DE</w:t>
            </w:r>
          </w:p>
        </w:tc>
        <w:tc>
          <w:tcPr>
            <w:tcW w:w="2079" w:type="dxa"/>
          </w:tcPr>
          <w:p w:rsidR="008536DE" w:rsidRDefault="008536DE" w:rsidP="008536DE">
            <w:pPr>
              <w:rPr>
                <w:rFonts w:ascii="Arial" w:hAnsi="Arial" w:cs="Arial"/>
              </w:rPr>
            </w:pP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vMerge/>
          </w:tcPr>
          <w:p w:rsidR="008536DE" w:rsidRDefault="008536DE" w:rsidP="008536DE">
            <w:pPr>
              <w:rPr>
                <w:rFonts w:ascii="Arial" w:hAnsi="Arial" w:cs="Arial"/>
              </w:rPr>
            </w:pP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DK</w:t>
            </w:r>
          </w:p>
        </w:tc>
        <w:tc>
          <w:tcPr>
            <w:tcW w:w="2079" w:type="dxa"/>
          </w:tcPr>
          <w:p w:rsidR="008536DE" w:rsidRDefault="008536DE" w:rsidP="008536DE">
            <w:pPr>
              <w:rPr>
                <w:rFonts w:ascii="Arial" w:hAnsi="Arial" w:cs="Arial"/>
              </w:rPr>
            </w:pP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vMerge/>
          </w:tcPr>
          <w:p w:rsidR="008536DE" w:rsidRDefault="008536DE" w:rsidP="008536DE">
            <w:pPr>
              <w:rPr>
                <w:rFonts w:ascii="Arial" w:hAnsi="Arial" w:cs="Arial"/>
              </w:rPr>
            </w:pPr>
          </w:p>
        </w:tc>
      </w:tr>
      <w:tr w:rsidR="008536DE" w:rsidTr="008536DE">
        <w:tc>
          <w:tcPr>
            <w:tcW w:w="13716" w:type="dxa"/>
            <w:gridSpan w:val="8"/>
            <w:shd w:val="clear" w:color="auto" w:fill="D9D9D9" w:themeFill="background1" w:themeFillShade="D9"/>
          </w:tcPr>
          <w:p w:rsidR="008536DE" w:rsidRPr="00601EA9" w:rsidRDefault="008536DE" w:rsidP="008536DE">
            <w:pPr>
              <w:rPr>
                <w:rFonts w:ascii="Arial" w:hAnsi="Arial" w:cs="Arial"/>
                <w:b/>
                <w:sz w:val="20"/>
                <w:szCs w:val="20"/>
              </w:rPr>
            </w:pPr>
            <w:r w:rsidRPr="00601EA9">
              <w:rPr>
                <w:rFonts w:ascii="Arial" w:hAnsi="Arial" w:cs="Arial"/>
                <w:b/>
                <w:sz w:val="20"/>
                <w:szCs w:val="20"/>
              </w:rPr>
              <w:t>ERADICATION / CONTROL</w:t>
            </w:r>
          </w:p>
        </w:tc>
      </w:tr>
      <w:tr w:rsidR="008536DE" w:rsidTr="00250C94">
        <w:tc>
          <w:tcPr>
            <w:tcW w:w="1384" w:type="dxa"/>
            <w:vMerge w:val="restart"/>
          </w:tcPr>
          <w:p w:rsidR="008536DE" w:rsidRDefault="008536DE" w:rsidP="008536DE">
            <w:pPr>
              <w:rPr>
                <w:rFonts w:ascii="Arial" w:hAnsi="Arial" w:cs="Arial"/>
              </w:rPr>
            </w:pPr>
            <w:r>
              <w:rPr>
                <w:rFonts w:ascii="Arial" w:hAnsi="Arial" w:cs="Arial"/>
              </w:rPr>
              <w:t>Aquatic</w:t>
            </w:r>
          </w:p>
        </w:tc>
        <w:tc>
          <w:tcPr>
            <w:tcW w:w="992" w:type="dxa"/>
            <w:vMerge w:val="restart"/>
          </w:tcPr>
          <w:p w:rsidR="008536DE" w:rsidRDefault="008536DE" w:rsidP="008536DE">
            <w:pPr>
              <w:rPr>
                <w:rFonts w:ascii="Arial" w:hAnsi="Arial" w:cs="Arial"/>
              </w:rPr>
            </w:pPr>
          </w:p>
        </w:tc>
        <w:tc>
          <w:tcPr>
            <w:tcW w:w="2199" w:type="dxa"/>
            <w:vMerge w:val="restart"/>
          </w:tcPr>
          <w:p w:rsidR="008536DE" w:rsidRDefault="008536DE" w:rsidP="008536DE">
            <w:pPr>
              <w:rPr>
                <w:rFonts w:ascii="Arial" w:hAnsi="Arial" w:cs="Arial"/>
              </w:rPr>
            </w:pPr>
            <w:r>
              <w:rPr>
                <w:rFonts w:ascii="Arial" w:hAnsi="Arial" w:cs="Arial"/>
                <w:sz w:val="16"/>
                <w:szCs w:val="16"/>
              </w:rPr>
              <w:t xml:space="preserve">Cleaning of marinas after discovery </w:t>
            </w:r>
            <w:r w:rsidRPr="006512F4">
              <w:rPr>
                <w:rFonts w:ascii="Arial" w:hAnsi="Arial" w:cs="Arial"/>
                <w:sz w:val="16"/>
                <w:szCs w:val="16"/>
              </w:rPr>
              <w:t xml:space="preserve">alien species;  if </w:t>
            </w:r>
            <w:r>
              <w:rPr>
                <w:rFonts w:ascii="Arial" w:hAnsi="Arial" w:cs="Arial"/>
                <w:sz w:val="16"/>
                <w:szCs w:val="16"/>
              </w:rPr>
              <w:t xml:space="preserve"> </w:t>
            </w:r>
            <w:r w:rsidRPr="006512F4">
              <w:rPr>
                <w:rFonts w:ascii="Arial" w:hAnsi="Arial" w:cs="Arial"/>
                <w:sz w:val="16"/>
                <w:szCs w:val="16"/>
              </w:rPr>
              <w:t xml:space="preserve">invasive, cleaning </w:t>
            </w:r>
            <w:r>
              <w:rPr>
                <w:rFonts w:ascii="Arial" w:hAnsi="Arial" w:cs="Arial"/>
                <w:sz w:val="16"/>
                <w:szCs w:val="16"/>
              </w:rPr>
              <w:t>to</w:t>
            </w:r>
            <w:r w:rsidRPr="006512F4">
              <w:rPr>
                <w:rFonts w:ascii="Arial" w:hAnsi="Arial" w:cs="Arial"/>
                <w:sz w:val="16"/>
                <w:szCs w:val="16"/>
              </w:rPr>
              <w:t xml:space="preserve"> include ship hulls </w:t>
            </w: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NL</w:t>
            </w:r>
          </w:p>
        </w:tc>
        <w:tc>
          <w:tcPr>
            <w:tcW w:w="2079" w:type="dxa"/>
          </w:tcPr>
          <w:p w:rsidR="008536DE" w:rsidRPr="00092E7F" w:rsidRDefault="008536DE" w:rsidP="008536DE">
            <w:pPr>
              <w:rPr>
                <w:rFonts w:ascii="Arial" w:hAnsi="Arial" w:cs="Arial"/>
                <w:sz w:val="16"/>
                <w:szCs w:val="16"/>
              </w:rPr>
            </w:pPr>
            <w:r>
              <w:rPr>
                <w:rFonts w:ascii="Arial" w:hAnsi="Arial" w:cs="Arial"/>
                <w:sz w:val="16"/>
                <w:szCs w:val="16"/>
              </w:rPr>
              <w:t>No regulation  in place</w:t>
            </w:r>
          </w:p>
        </w:tc>
        <w:tc>
          <w:tcPr>
            <w:tcW w:w="2410" w:type="dxa"/>
            <w:vMerge w:val="restart"/>
          </w:tcPr>
          <w:p w:rsidR="008536DE" w:rsidRDefault="008536DE" w:rsidP="008536DE">
            <w:pPr>
              <w:rPr>
                <w:rFonts w:ascii="Arial" w:hAnsi="Arial" w:cs="Arial"/>
                <w:sz w:val="16"/>
                <w:szCs w:val="16"/>
              </w:rPr>
            </w:pPr>
            <w:r w:rsidRPr="00075CCC">
              <w:rPr>
                <w:rFonts w:ascii="Arial" w:hAnsi="Arial" w:cs="Arial"/>
                <w:sz w:val="16"/>
                <w:szCs w:val="16"/>
              </w:rPr>
              <w:t xml:space="preserve">At national level legislation to be </w:t>
            </w:r>
            <w:r>
              <w:rPr>
                <w:rFonts w:ascii="Arial" w:hAnsi="Arial" w:cs="Arial"/>
                <w:sz w:val="16"/>
                <w:szCs w:val="16"/>
              </w:rPr>
              <w:t xml:space="preserve">checked or </w:t>
            </w:r>
            <w:r w:rsidRPr="00075CCC">
              <w:rPr>
                <w:rFonts w:ascii="Arial" w:hAnsi="Arial" w:cs="Arial"/>
                <w:sz w:val="16"/>
                <w:szCs w:val="16"/>
              </w:rPr>
              <w:t>developed</w:t>
            </w:r>
            <w:r>
              <w:rPr>
                <w:rFonts w:ascii="Arial" w:hAnsi="Arial" w:cs="Arial"/>
                <w:sz w:val="16"/>
                <w:szCs w:val="16"/>
              </w:rPr>
              <w:t>.</w:t>
            </w:r>
          </w:p>
          <w:p w:rsidR="008536DE" w:rsidRDefault="008536DE" w:rsidP="008536DE">
            <w:pPr>
              <w:rPr>
                <w:rFonts w:ascii="Arial" w:hAnsi="Arial" w:cs="Arial"/>
                <w:sz w:val="16"/>
                <w:szCs w:val="16"/>
              </w:rPr>
            </w:pPr>
          </w:p>
          <w:p w:rsidR="008536DE" w:rsidRDefault="008536DE" w:rsidP="008536DE">
            <w:pPr>
              <w:rPr>
                <w:rFonts w:ascii="Arial" w:hAnsi="Arial" w:cs="Arial"/>
              </w:rPr>
            </w:pPr>
            <w:r>
              <w:rPr>
                <w:rFonts w:ascii="Arial" w:hAnsi="Arial" w:cs="Arial"/>
                <w:sz w:val="16"/>
                <w:szCs w:val="16"/>
              </w:rPr>
              <w:t>Cleaning methods to be developed and tested</w:t>
            </w:r>
          </w:p>
        </w:tc>
        <w:tc>
          <w:tcPr>
            <w:tcW w:w="1701" w:type="dxa"/>
            <w:vMerge w:val="restart"/>
          </w:tcPr>
          <w:p w:rsidR="008536DE" w:rsidRDefault="008536DE" w:rsidP="008536DE">
            <w:pPr>
              <w:rPr>
                <w:rFonts w:ascii="Arial" w:hAnsi="Arial" w:cs="Arial"/>
                <w:sz w:val="16"/>
                <w:szCs w:val="16"/>
              </w:rPr>
            </w:pPr>
            <w:r>
              <w:rPr>
                <w:rFonts w:ascii="Arial" w:hAnsi="Arial" w:cs="Arial"/>
                <w:sz w:val="16"/>
                <w:szCs w:val="16"/>
              </w:rPr>
              <w:t>t</w:t>
            </w:r>
            <w:r w:rsidRPr="009904CA">
              <w:rPr>
                <w:rFonts w:ascii="Arial" w:hAnsi="Arial" w:cs="Arial"/>
                <w:sz w:val="16"/>
                <w:szCs w:val="16"/>
              </w:rPr>
              <w:t>o be tested in LIFE project</w:t>
            </w:r>
          </w:p>
          <w:p w:rsidR="008536DE" w:rsidRDefault="008536DE" w:rsidP="008536DE">
            <w:pP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 EZ</w:t>
            </w: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DE</w:t>
            </w:r>
          </w:p>
        </w:tc>
        <w:tc>
          <w:tcPr>
            <w:tcW w:w="2079" w:type="dxa"/>
          </w:tcPr>
          <w:p w:rsidR="008536DE" w:rsidRDefault="008536DE" w:rsidP="008536DE">
            <w:pPr>
              <w:rPr>
                <w:rFonts w:ascii="Arial" w:hAnsi="Arial" w:cs="Arial"/>
              </w:rPr>
            </w:pPr>
            <w:r w:rsidRPr="00842064">
              <w:rPr>
                <w:rFonts w:ascii="Arial" w:hAnsi="Arial" w:cs="Arial"/>
                <w:sz w:val="16"/>
                <w:szCs w:val="16"/>
              </w:rPr>
              <w:t>No measures in place</w:t>
            </w: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tcPr>
          <w:p w:rsidR="008536DE" w:rsidRPr="000812A0" w:rsidRDefault="008536DE" w:rsidP="008536DE">
            <w:pPr>
              <w:rPr>
                <w:rFonts w:ascii="Arial" w:hAnsi="Arial" w:cs="Arial"/>
                <w:sz w:val="16"/>
                <w:szCs w:val="16"/>
              </w:rPr>
            </w:pPr>
            <w:r w:rsidRPr="00250C94">
              <w:rPr>
                <w:rFonts w:ascii="Arial" w:hAnsi="Arial" w:cs="Arial"/>
                <w:sz w:val="16"/>
                <w:szCs w:val="16"/>
              </w:rPr>
              <w:t>?</w:t>
            </w: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DK</w:t>
            </w:r>
          </w:p>
        </w:tc>
        <w:tc>
          <w:tcPr>
            <w:tcW w:w="2079" w:type="dxa"/>
          </w:tcPr>
          <w:p w:rsidR="008536DE" w:rsidRDefault="008536DE" w:rsidP="008536DE">
            <w:pPr>
              <w:rPr>
                <w:rFonts w:ascii="Arial" w:hAnsi="Arial" w:cs="Arial"/>
              </w:rPr>
            </w:pPr>
            <w:r w:rsidRPr="00D25522">
              <w:rPr>
                <w:rFonts w:ascii="Arial" w:hAnsi="Arial" w:cs="Arial"/>
                <w:sz w:val="16"/>
                <w:szCs w:val="16"/>
              </w:rPr>
              <w:t>No measures</w:t>
            </w: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Ministry of Environment</w:t>
            </w:r>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val="restart"/>
          </w:tcPr>
          <w:p w:rsidR="008536DE" w:rsidRDefault="008536DE" w:rsidP="008536DE">
            <w:pPr>
              <w:rPr>
                <w:rFonts w:ascii="Arial" w:hAnsi="Arial" w:cs="Arial"/>
              </w:rPr>
            </w:pPr>
            <w:r>
              <w:rPr>
                <w:rFonts w:ascii="Arial" w:hAnsi="Arial" w:cs="Arial"/>
                <w:sz w:val="16"/>
                <w:szCs w:val="16"/>
              </w:rPr>
              <w:t xml:space="preserve">Rapid measures after discovery </w:t>
            </w:r>
            <w:r w:rsidRPr="006512F4">
              <w:rPr>
                <w:rFonts w:ascii="Arial" w:hAnsi="Arial" w:cs="Arial"/>
                <w:sz w:val="16"/>
                <w:szCs w:val="16"/>
              </w:rPr>
              <w:t>problem</w:t>
            </w:r>
            <w:r>
              <w:rPr>
                <w:rFonts w:ascii="Arial" w:hAnsi="Arial" w:cs="Arial"/>
                <w:sz w:val="16"/>
                <w:szCs w:val="16"/>
              </w:rPr>
              <w:t xml:space="preserve"> species </w:t>
            </w:r>
            <w:r w:rsidRPr="006512F4">
              <w:rPr>
                <w:rFonts w:ascii="Arial" w:hAnsi="Arial" w:cs="Arial"/>
                <w:sz w:val="16"/>
                <w:szCs w:val="16"/>
              </w:rPr>
              <w:t xml:space="preserve"> </w:t>
            </w:r>
            <w:r>
              <w:rPr>
                <w:rFonts w:ascii="Arial" w:hAnsi="Arial" w:cs="Arial"/>
                <w:sz w:val="16"/>
                <w:szCs w:val="16"/>
              </w:rPr>
              <w:t xml:space="preserve">to </w:t>
            </w:r>
            <w:r w:rsidRPr="006512F4">
              <w:rPr>
                <w:rFonts w:ascii="Arial" w:hAnsi="Arial" w:cs="Arial"/>
                <w:sz w:val="16"/>
                <w:szCs w:val="16"/>
              </w:rPr>
              <w:t xml:space="preserve"> be discussed and conduc</w:t>
            </w:r>
            <w:r>
              <w:rPr>
                <w:rFonts w:ascii="Arial" w:hAnsi="Arial" w:cs="Arial"/>
                <w:sz w:val="16"/>
                <w:szCs w:val="16"/>
              </w:rPr>
              <w:t>t</w:t>
            </w:r>
            <w:r w:rsidRPr="006512F4">
              <w:rPr>
                <w:rFonts w:ascii="Arial" w:hAnsi="Arial" w:cs="Arial"/>
                <w:sz w:val="16"/>
                <w:szCs w:val="16"/>
              </w:rPr>
              <w:t xml:space="preserve">ed </w:t>
            </w: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NL</w:t>
            </w:r>
          </w:p>
        </w:tc>
        <w:tc>
          <w:tcPr>
            <w:tcW w:w="2079" w:type="dxa"/>
          </w:tcPr>
          <w:p w:rsidR="008536DE" w:rsidRPr="00072F15" w:rsidRDefault="008536DE" w:rsidP="008536DE">
            <w:pPr>
              <w:rPr>
                <w:rFonts w:ascii="Arial" w:hAnsi="Arial" w:cs="Arial"/>
                <w:sz w:val="16"/>
                <w:szCs w:val="16"/>
              </w:rPr>
            </w:pPr>
            <w:r w:rsidRPr="00072F15">
              <w:rPr>
                <w:rFonts w:ascii="Arial" w:hAnsi="Arial" w:cs="Arial"/>
                <w:sz w:val="16"/>
                <w:szCs w:val="16"/>
              </w:rPr>
              <w:t>mussel transport</w:t>
            </w:r>
          </w:p>
        </w:tc>
        <w:tc>
          <w:tcPr>
            <w:tcW w:w="2410" w:type="dxa"/>
            <w:vMerge w:val="restart"/>
          </w:tcPr>
          <w:p w:rsidR="008536DE" w:rsidRDefault="008536DE" w:rsidP="008536DE">
            <w:pPr>
              <w:rPr>
                <w:rFonts w:ascii="Arial" w:hAnsi="Arial" w:cs="Arial"/>
                <w:sz w:val="16"/>
                <w:szCs w:val="16"/>
              </w:rPr>
            </w:pPr>
            <w:r>
              <w:rPr>
                <w:rFonts w:ascii="Arial" w:hAnsi="Arial" w:cs="Arial"/>
                <w:sz w:val="16"/>
                <w:szCs w:val="16"/>
              </w:rPr>
              <w:t>Rapid measures to be developed and  tested</w:t>
            </w:r>
          </w:p>
          <w:p w:rsidR="008536DE" w:rsidRDefault="008536DE" w:rsidP="008536DE">
            <w:pPr>
              <w:rPr>
                <w:rFonts w:ascii="Arial" w:hAnsi="Arial" w:cs="Arial"/>
                <w:sz w:val="16"/>
                <w:szCs w:val="16"/>
              </w:rPr>
            </w:pPr>
          </w:p>
          <w:p w:rsidR="008536DE" w:rsidRDefault="008536DE" w:rsidP="008536DE">
            <w:pPr>
              <w:rPr>
                <w:rFonts w:ascii="Arial" w:hAnsi="Arial" w:cs="Arial"/>
              </w:rPr>
            </w:pPr>
            <w:r>
              <w:rPr>
                <w:rFonts w:ascii="Arial" w:hAnsi="Arial" w:cs="Arial"/>
                <w:sz w:val="16"/>
                <w:szCs w:val="16"/>
              </w:rPr>
              <w:t>Procedures to be developed</w:t>
            </w:r>
          </w:p>
        </w:tc>
        <w:tc>
          <w:tcPr>
            <w:tcW w:w="1701" w:type="dxa"/>
            <w:vMerge w:val="restart"/>
          </w:tcPr>
          <w:p w:rsidR="008536DE" w:rsidRPr="009904CA" w:rsidRDefault="008536DE" w:rsidP="008536DE">
            <w:pPr>
              <w:rPr>
                <w:rFonts w:ascii="Arial" w:hAnsi="Arial" w:cs="Arial"/>
                <w:sz w:val="16"/>
                <w:szCs w:val="16"/>
              </w:rPr>
            </w:pPr>
            <w:r w:rsidRPr="00FC733F">
              <w:rPr>
                <w:rFonts w:ascii="Arial" w:hAnsi="Arial" w:cs="Arial"/>
                <w:sz w:val="16"/>
                <w:szCs w:val="16"/>
              </w:rPr>
              <w:t>To be inventoried in LIFE project</w:t>
            </w:r>
          </w:p>
          <w:p w:rsidR="008536DE" w:rsidRPr="00FC733F" w:rsidRDefault="008536DE" w:rsidP="008536DE">
            <w:pPr>
              <w:rPr>
                <w:rFonts w:ascii="Arial" w:hAnsi="Arial" w:cs="Arial"/>
                <w:sz w:val="16"/>
                <w:szCs w:val="16"/>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 EZ</w:t>
            </w:r>
          </w:p>
        </w:tc>
      </w:tr>
      <w:tr w:rsidR="008536DE" w:rsidRPr="002B6BB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DE</w:t>
            </w:r>
          </w:p>
        </w:tc>
        <w:tc>
          <w:tcPr>
            <w:tcW w:w="2079" w:type="dxa"/>
          </w:tcPr>
          <w:p w:rsidR="008536DE" w:rsidRDefault="008536DE" w:rsidP="008536DE">
            <w:pPr>
              <w:rPr>
                <w:rFonts w:ascii="Arial" w:hAnsi="Arial" w:cs="Arial"/>
              </w:rPr>
            </w:pP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tcPr>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SH. Min MLUR</w:t>
            </w:r>
          </w:p>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NdS. Min Environment</w:t>
            </w:r>
          </w:p>
        </w:tc>
      </w:tr>
      <w:tr w:rsidR="008536DE" w:rsidTr="00250C94">
        <w:tc>
          <w:tcPr>
            <w:tcW w:w="1384" w:type="dxa"/>
            <w:vMerge/>
          </w:tcPr>
          <w:p w:rsidR="008536DE" w:rsidRPr="002B6BBE" w:rsidRDefault="008536DE" w:rsidP="008536DE">
            <w:pPr>
              <w:rPr>
                <w:rFonts w:ascii="Arial" w:hAnsi="Arial" w:cs="Arial"/>
                <w:lang w:val="da-DK"/>
              </w:rPr>
            </w:pPr>
          </w:p>
        </w:tc>
        <w:tc>
          <w:tcPr>
            <w:tcW w:w="992" w:type="dxa"/>
            <w:vMerge/>
          </w:tcPr>
          <w:p w:rsidR="008536DE" w:rsidRPr="002B6BBE" w:rsidRDefault="008536DE" w:rsidP="008536DE">
            <w:pPr>
              <w:rPr>
                <w:rFonts w:ascii="Arial" w:hAnsi="Arial" w:cs="Arial"/>
                <w:lang w:val="da-DK"/>
              </w:rPr>
            </w:pPr>
          </w:p>
        </w:tc>
        <w:tc>
          <w:tcPr>
            <w:tcW w:w="2199" w:type="dxa"/>
            <w:vMerge/>
          </w:tcPr>
          <w:p w:rsidR="008536DE" w:rsidRPr="002B6BBE" w:rsidRDefault="008536DE" w:rsidP="008536DE">
            <w:pPr>
              <w:rPr>
                <w:rFonts w:ascii="Arial" w:hAnsi="Arial" w:cs="Arial"/>
                <w:lang w:val="da-DK"/>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DK</w:t>
            </w:r>
          </w:p>
        </w:tc>
        <w:tc>
          <w:tcPr>
            <w:tcW w:w="2079" w:type="dxa"/>
          </w:tcPr>
          <w:p w:rsidR="008536DE" w:rsidRDefault="008536DE" w:rsidP="008536DE">
            <w:pPr>
              <w:rPr>
                <w:rFonts w:ascii="Arial" w:hAnsi="Arial" w:cs="Arial"/>
              </w:rPr>
            </w:pP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tcPr>
          <w:p w:rsidR="008536DE" w:rsidRPr="000812A0" w:rsidRDefault="008536DE" w:rsidP="008536DE">
            <w:pPr>
              <w:rPr>
                <w:rFonts w:ascii="Arial" w:hAnsi="Arial" w:cs="Arial"/>
                <w:sz w:val="16"/>
                <w:szCs w:val="16"/>
              </w:rPr>
            </w:pPr>
            <w:r w:rsidRPr="000812A0">
              <w:rPr>
                <w:rFonts w:ascii="Arial" w:hAnsi="Arial" w:cs="Arial"/>
                <w:sz w:val="16"/>
                <w:szCs w:val="16"/>
              </w:rPr>
              <w:t>Ministry of Environment</w:t>
            </w:r>
          </w:p>
        </w:tc>
      </w:tr>
      <w:tr w:rsidR="008536DE" w:rsidTr="00250C94">
        <w:tc>
          <w:tcPr>
            <w:tcW w:w="1384" w:type="dxa"/>
            <w:vMerge w:val="restart"/>
          </w:tcPr>
          <w:p w:rsidR="008536DE" w:rsidRDefault="008536DE" w:rsidP="008536DE">
            <w:pPr>
              <w:rPr>
                <w:rFonts w:ascii="Arial" w:hAnsi="Arial" w:cs="Arial"/>
              </w:rPr>
            </w:pPr>
            <w:r>
              <w:rPr>
                <w:rFonts w:ascii="Arial" w:hAnsi="Arial" w:cs="Arial"/>
              </w:rPr>
              <w:t>Terrestrial</w:t>
            </w:r>
          </w:p>
        </w:tc>
        <w:tc>
          <w:tcPr>
            <w:tcW w:w="992" w:type="dxa"/>
            <w:vMerge w:val="restart"/>
          </w:tcPr>
          <w:p w:rsidR="008536DE" w:rsidRDefault="008536DE" w:rsidP="008536DE">
            <w:pPr>
              <w:rPr>
                <w:rFonts w:ascii="Arial" w:hAnsi="Arial" w:cs="Arial"/>
              </w:rPr>
            </w:pPr>
          </w:p>
        </w:tc>
        <w:tc>
          <w:tcPr>
            <w:tcW w:w="2199" w:type="dxa"/>
            <w:vMerge w:val="restart"/>
          </w:tcPr>
          <w:p w:rsidR="008536DE" w:rsidRDefault="008536DE" w:rsidP="008536DE">
            <w:pPr>
              <w:rPr>
                <w:rFonts w:ascii="Arial" w:hAnsi="Arial" w:cs="Arial"/>
              </w:rPr>
            </w:pPr>
            <w:r w:rsidRPr="006512F4">
              <w:rPr>
                <w:rFonts w:ascii="Arial" w:hAnsi="Arial" w:cs="Arial"/>
                <w:sz w:val="16"/>
                <w:szCs w:val="16"/>
              </w:rPr>
              <w:t>Invasive alien plants on islands should be removed when feasible</w:t>
            </w: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NL</w:t>
            </w:r>
          </w:p>
        </w:tc>
        <w:tc>
          <w:tcPr>
            <w:tcW w:w="2079" w:type="dxa"/>
          </w:tcPr>
          <w:p w:rsidR="008536DE" w:rsidRPr="00942AFC" w:rsidRDefault="008536DE" w:rsidP="008536DE">
            <w:pPr>
              <w:rPr>
                <w:rFonts w:ascii="Arial" w:hAnsi="Arial" w:cs="Arial"/>
                <w:sz w:val="16"/>
                <w:szCs w:val="16"/>
              </w:rPr>
            </w:pPr>
            <w:r w:rsidRPr="00942AFC">
              <w:rPr>
                <w:rFonts w:ascii="Arial" w:hAnsi="Arial" w:cs="Arial"/>
                <w:sz w:val="16"/>
                <w:szCs w:val="16"/>
              </w:rPr>
              <w:t>No obligation</w:t>
            </w:r>
          </w:p>
        </w:tc>
        <w:tc>
          <w:tcPr>
            <w:tcW w:w="2410" w:type="dxa"/>
            <w:vMerge w:val="restart"/>
          </w:tcPr>
          <w:p w:rsidR="008536DE" w:rsidRPr="00942AFC" w:rsidRDefault="008536DE" w:rsidP="008536DE">
            <w:pPr>
              <w:rPr>
                <w:rFonts w:ascii="Arial" w:hAnsi="Arial" w:cs="Arial"/>
                <w:sz w:val="16"/>
                <w:szCs w:val="16"/>
              </w:rPr>
            </w:pPr>
            <w:proofErr w:type="spellStart"/>
            <w:r w:rsidRPr="00942AFC">
              <w:rPr>
                <w:rFonts w:ascii="Arial" w:hAnsi="Arial" w:cs="Arial"/>
                <w:sz w:val="16"/>
                <w:szCs w:val="16"/>
              </w:rPr>
              <w:t>Wadden</w:t>
            </w:r>
            <w:proofErr w:type="spellEnd"/>
            <w:r w:rsidRPr="00942AFC">
              <w:rPr>
                <w:rFonts w:ascii="Arial" w:hAnsi="Arial" w:cs="Arial"/>
                <w:sz w:val="16"/>
                <w:szCs w:val="16"/>
              </w:rPr>
              <w:t xml:space="preserve"> Sea wide inventory and risk analysis</w:t>
            </w:r>
          </w:p>
        </w:tc>
        <w:tc>
          <w:tcPr>
            <w:tcW w:w="1701" w:type="dxa"/>
            <w:vMerge w:val="restart"/>
          </w:tcPr>
          <w:p w:rsidR="008536DE" w:rsidRPr="005526AD" w:rsidRDefault="008536DE" w:rsidP="008536DE">
            <w:pPr>
              <w:rPr>
                <w:rFonts w:ascii="Arial" w:hAnsi="Arial" w:cs="Arial"/>
                <w:sz w:val="16"/>
                <w:szCs w:val="16"/>
              </w:rPr>
            </w:pPr>
            <w:r w:rsidRPr="005526AD">
              <w:rPr>
                <w:rFonts w:ascii="Arial" w:hAnsi="Arial" w:cs="Arial"/>
                <w:sz w:val="16"/>
                <w:szCs w:val="16"/>
              </w:rPr>
              <w:t>Study:</w:t>
            </w:r>
          </w:p>
          <w:p w:rsidR="008536DE" w:rsidRDefault="008536DE" w:rsidP="008536DE">
            <w:pPr>
              <w:rPr>
                <w:rFonts w:ascii="Arial" w:hAnsi="Arial" w:cs="Arial"/>
              </w:rPr>
            </w:pPr>
            <w:r w:rsidRPr="005526AD">
              <w:rPr>
                <w:rFonts w:ascii="Arial" w:hAnsi="Arial" w:cs="Arial"/>
                <w:sz w:val="16"/>
                <w:szCs w:val="16"/>
              </w:rPr>
              <w:t>30-40000 Euros</w:t>
            </w:r>
          </w:p>
        </w:tc>
        <w:tc>
          <w:tcPr>
            <w:tcW w:w="2409" w:type="dxa"/>
          </w:tcPr>
          <w:p w:rsidR="008536DE" w:rsidRPr="00FC733F" w:rsidRDefault="008536DE" w:rsidP="008536DE">
            <w:pPr>
              <w:rPr>
                <w:rFonts w:ascii="Arial" w:hAnsi="Arial" w:cs="Arial"/>
                <w:sz w:val="16"/>
                <w:szCs w:val="16"/>
              </w:rPr>
            </w:pPr>
            <w:r w:rsidRPr="00FC733F">
              <w:rPr>
                <w:rFonts w:ascii="Arial" w:hAnsi="Arial" w:cs="Arial"/>
                <w:sz w:val="16"/>
                <w:szCs w:val="16"/>
              </w:rPr>
              <w:t>Min EZ</w:t>
            </w:r>
          </w:p>
        </w:tc>
      </w:tr>
      <w:tr w:rsidR="008536DE" w:rsidRPr="002B6BB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DE</w:t>
            </w:r>
          </w:p>
        </w:tc>
        <w:tc>
          <w:tcPr>
            <w:tcW w:w="2079" w:type="dxa"/>
          </w:tcPr>
          <w:p w:rsidR="008536DE" w:rsidRPr="00942AFC" w:rsidRDefault="008536DE" w:rsidP="008536DE">
            <w:pPr>
              <w:rPr>
                <w:rFonts w:ascii="Arial" w:hAnsi="Arial" w:cs="Arial"/>
                <w:sz w:val="16"/>
                <w:szCs w:val="16"/>
              </w:rPr>
            </w:pPr>
            <w:r w:rsidRPr="00942AFC">
              <w:rPr>
                <w:rFonts w:ascii="Arial" w:hAnsi="Arial" w:cs="Arial"/>
                <w:sz w:val="16"/>
                <w:szCs w:val="16"/>
              </w:rPr>
              <w:t>Incidental</w:t>
            </w: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tcPr>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SH. Min MLUR</w:t>
            </w:r>
          </w:p>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NdS. Min Environment</w:t>
            </w:r>
          </w:p>
          <w:p w:rsidR="008536DE" w:rsidRPr="002B6BBE" w:rsidRDefault="008536DE" w:rsidP="008536DE">
            <w:pPr>
              <w:rPr>
                <w:rFonts w:ascii="Arial" w:hAnsi="Arial" w:cs="Arial"/>
                <w:sz w:val="16"/>
                <w:szCs w:val="16"/>
                <w:lang w:val="da-DK"/>
              </w:rPr>
            </w:pPr>
          </w:p>
        </w:tc>
      </w:tr>
      <w:tr w:rsidR="008536DE" w:rsidTr="00250C94">
        <w:tc>
          <w:tcPr>
            <w:tcW w:w="1384" w:type="dxa"/>
            <w:vMerge/>
          </w:tcPr>
          <w:p w:rsidR="008536DE" w:rsidRPr="002B6BBE" w:rsidRDefault="008536DE" w:rsidP="008536DE">
            <w:pPr>
              <w:rPr>
                <w:rFonts w:ascii="Arial" w:hAnsi="Arial" w:cs="Arial"/>
                <w:lang w:val="da-DK"/>
              </w:rPr>
            </w:pPr>
          </w:p>
        </w:tc>
        <w:tc>
          <w:tcPr>
            <w:tcW w:w="992" w:type="dxa"/>
            <w:vMerge/>
          </w:tcPr>
          <w:p w:rsidR="008536DE" w:rsidRPr="002B6BBE" w:rsidRDefault="008536DE" w:rsidP="008536DE">
            <w:pPr>
              <w:rPr>
                <w:rFonts w:ascii="Arial" w:hAnsi="Arial" w:cs="Arial"/>
                <w:lang w:val="da-DK"/>
              </w:rPr>
            </w:pPr>
          </w:p>
        </w:tc>
        <w:tc>
          <w:tcPr>
            <w:tcW w:w="2199" w:type="dxa"/>
            <w:vMerge/>
          </w:tcPr>
          <w:p w:rsidR="008536DE" w:rsidRPr="002B6BBE" w:rsidRDefault="008536DE" w:rsidP="008536DE">
            <w:pPr>
              <w:rPr>
                <w:rFonts w:ascii="Arial" w:hAnsi="Arial" w:cs="Arial"/>
                <w:lang w:val="da-DK"/>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DK</w:t>
            </w:r>
          </w:p>
        </w:tc>
        <w:tc>
          <w:tcPr>
            <w:tcW w:w="2079" w:type="dxa"/>
          </w:tcPr>
          <w:p w:rsidR="008536DE" w:rsidRPr="00942AFC" w:rsidRDefault="008536DE" w:rsidP="008536DE">
            <w:pPr>
              <w:rPr>
                <w:rFonts w:ascii="Arial" w:hAnsi="Arial" w:cs="Arial"/>
                <w:sz w:val="16"/>
                <w:szCs w:val="16"/>
              </w:rPr>
            </w:pPr>
            <w:r w:rsidRPr="00942AFC">
              <w:rPr>
                <w:rFonts w:ascii="Arial" w:hAnsi="Arial" w:cs="Arial"/>
                <w:sz w:val="16"/>
                <w:szCs w:val="16"/>
              </w:rPr>
              <w:t>Incidental</w:t>
            </w:r>
          </w:p>
        </w:tc>
        <w:tc>
          <w:tcPr>
            <w:tcW w:w="2410" w:type="dxa"/>
            <w:vMerge/>
          </w:tcPr>
          <w:p w:rsidR="008536DE" w:rsidRDefault="008536DE" w:rsidP="008536DE">
            <w:pPr>
              <w:rPr>
                <w:rFonts w:ascii="Arial" w:hAnsi="Arial" w:cs="Arial"/>
              </w:rPr>
            </w:pPr>
          </w:p>
        </w:tc>
        <w:tc>
          <w:tcPr>
            <w:tcW w:w="1701" w:type="dxa"/>
            <w:vMerge/>
          </w:tcPr>
          <w:p w:rsidR="008536DE" w:rsidRDefault="008536DE" w:rsidP="008536DE">
            <w:pPr>
              <w:rPr>
                <w:rFonts w:ascii="Arial" w:hAnsi="Arial" w:cs="Arial"/>
              </w:rPr>
            </w:pPr>
          </w:p>
        </w:tc>
        <w:tc>
          <w:tcPr>
            <w:tcW w:w="2409" w:type="dxa"/>
          </w:tcPr>
          <w:p w:rsidR="008536DE" w:rsidRPr="00FC733F" w:rsidRDefault="008536DE" w:rsidP="008536DE">
            <w:pPr>
              <w:rPr>
                <w:rFonts w:ascii="Arial" w:hAnsi="Arial" w:cs="Arial"/>
                <w:sz w:val="16"/>
                <w:szCs w:val="16"/>
              </w:rPr>
            </w:pPr>
            <w:r w:rsidRPr="00FC733F">
              <w:rPr>
                <w:rFonts w:ascii="Arial" w:hAnsi="Arial" w:cs="Arial"/>
                <w:sz w:val="16"/>
                <w:szCs w:val="16"/>
              </w:rPr>
              <w:t xml:space="preserve">Min </w:t>
            </w:r>
            <w:proofErr w:type="spellStart"/>
            <w:r w:rsidRPr="00FC733F">
              <w:rPr>
                <w:rFonts w:ascii="Arial" w:hAnsi="Arial" w:cs="Arial"/>
                <w:sz w:val="16"/>
                <w:szCs w:val="16"/>
              </w:rPr>
              <w:t>Env</w:t>
            </w:r>
            <w:proofErr w:type="spellEnd"/>
          </w:p>
        </w:tc>
      </w:tr>
      <w:tr w:rsidR="008536D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val="restart"/>
          </w:tcPr>
          <w:p w:rsidR="008536DE" w:rsidRDefault="008536DE" w:rsidP="008536DE">
            <w:pPr>
              <w:rPr>
                <w:rFonts w:ascii="Arial" w:hAnsi="Arial" w:cs="Arial"/>
              </w:rPr>
            </w:pPr>
            <w:r w:rsidRPr="006512F4">
              <w:rPr>
                <w:rFonts w:ascii="Arial" w:hAnsi="Arial" w:cs="Arial"/>
                <w:sz w:val="16"/>
                <w:szCs w:val="16"/>
              </w:rPr>
              <w:t xml:space="preserve">Animal problem species, harmful to the ecosystem on islands and </w:t>
            </w:r>
            <w:proofErr w:type="spellStart"/>
            <w:r w:rsidRPr="006512F4">
              <w:rPr>
                <w:rFonts w:ascii="Arial" w:hAnsi="Arial" w:cs="Arial"/>
                <w:sz w:val="16"/>
                <w:szCs w:val="16"/>
              </w:rPr>
              <w:t>halligen</w:t>
            </w:r>
            <w:proofErr w:type="spellEnd"/>
            <w:r w:rsidRPr="006512F4">
              <w:rPr>
                <w:rFonts w:ascii="Arial" w:hAnsi="Arial" w:cs="Arial"/>
                <w:sz w:val="16"/>
                <w:szCs w:val="16"/>
              </w:rPr>
              <w:t>, have to be eradicated or removed from islands</w:t>
            </w: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NL</w:t>
            </w:r>
          </w:p>
        </w:tc>
        <w:tc>
          <w:tcPr>
            <w:tcW w:w="2079" w:type="dxa"/>
          </w:tcPr>
          <w:p w:rsidR="008536DE" w:rsidRPr="00942AFC" w:rsidRDefault="008536DE" w:rsidP="008536DE">
            <w:pPr>
              <w:rPr>
                <w:rFonts w:ascii="Arial" w:hAnsi="Arial" w:cs="Arial"/>
                <w:sz w:val="16"/>
                <w:szCs w:val="16"/>
              </w:rPr>
            </w:pPr>
            <w:r w:rsidRPr="00942AFC">
              <w:rPr>
                <w:rFonts w:ascii="Arial" w:hAnsi="Arial" w:cs="Arial"/>
                <w:sz w:val="16"/>
                <w:szCs w:val="16"/>
              </w:rPr>
              <w:t>Incidental</w:t>
            </w:r>
          </w:p>
        </w:tc>
        <w:tc>
          <w:tcPr>
            <w:tcW w:w="2410" w:type="dxa"/>
            <w:vMerge w:val="restart"/>
          </w:tcPr>
          <w:p w:rsidR="008536DE" w:rsidRDefault="008536DE" w:rsidP="008536DE">
            <w:pPr>
              <w:rPr>
                <w:rFonts w:ascii="Arial" w:hAnsi="Arial" w:cs="Arial"/>
              </w:rPr>
            </w:pPr>
            <w:r w:rsidRPr="005526AD">
              <w:rPr>
                <w:rFonts w:ascii="Arial" w:hAnsi="Arial" w:cs="Arial"/>
                <w:sz w:val="16"/>
                <w:szCs w:val="16"/>
              </w:rPr>
              <w:t>Exchange of experience and best practice</w:t>
            </w:r>
          </w:p>
        </w:tc>
        <w:tc>
          <w:tcPr>
            <w:tcW w:w="1701" w:type="dxa"/>
          </w:tcPr>
          <w:p w:rsidR="008536DE" w:rsidRDefault="008536DE" w:rsidP="008536DE">
            <w:pPr>
              <w:rPr>
                <w:rFonts w:ascii="Arial" w:hAnsi="Arial" w:cs="Arial"/>
              </w:rPr>
            </w:pPr>
          </w:p>
        </w:tc>
        <w:tc>
          <w:tcPr>
            <w:tcW w:w="2409" w:type="dxa"/>
          </w:tcPr>
          <w:p w:rsidR="008536DE" w:rsidRPr="00FC733F" w:rsidRDefault="008536DE" w:rsidP="008536DE">
            <w:pPr>
              <w:rPr>
                <w:rFonts w:ascii="Arial" w:hAnsi="Arial" w:cs="Arial"/>
                <w:sz w:val="16"/>
                <w:szCs w:val="16"/>
              </w:rPr>
            </w:pPr>
            <w:r w:rsidRPr="00FC733F">
              <w:rPr>
                <w:rFonts w:ascii="Arial" w:hAnsi="Arial" w:cs="Arial"/>
                <w:sz w:val="16"/>
                <w:szCs w:val="16"/>
              </w:rPr>
              <w:t>Min EZ</w:t>
            </w:r>
          </w:p>
        </w:tc>
      </w:tr>
      <w:tr w:rsidR="008536DE" w:rsidRPr="002B6BBE" w:rsidTr="00250C94">
        <w:tc>
          <w:tcPr>
            <w:tcW w:w="1384" w:type="dxa"/>
            <w:vMerge/>
          </w:tcPr>
          <w:p w:rsidR="008536DE" w:rsidRDefault="008536DE" w:rsidP="008536DE">
            <w:pPr>
              <w:rPr>
                <w:rFonts w:ascii="Arial" w:hAnsi="Arial" w:cs="Arial"/>
              </w:rPr>
            </w:pPr>
          </w:p>
        </w:tc>
        <w:tc>
          <w:tcPr>
            <w:tcW w:w="992" w:type="dxa"/>
            <w:vMerge/>
          </w:tcPr>
          <w:p w:rsidR="008536DE" w:rsidRDefault="008536DE" w:rsidP="008536DE">
            <w:pPr>
              <w:rPr>
                <w:rFonts w:ascii="Arial" w:hAnsi="Arial" w:cs="Arial"/>
              </w:rPr>
            </w:pPr>
          </w:p>
        </w:tc>
        <w:tc>
          <w:tcPr>
            <w:tcW w:w="2199" w:type="dxa"/>
            <w:vMerge/>
          </w:tcPr>
          <w:p w:rsidR="008536DE" w:rsidRDefault="008536DE" w:rsidP="008536DE">
            <w:pPr>
              <w:rPr>
                <w:rFonts w:ascii="Arial" w:hAnsi="Arial" w:cs="Arial"/>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DE</w:t>
            </w:r>
          </w:p>
        </w:tc>
        <w:tc>
          <w:tcPr>
            <w:tcW w:w="2079" w:type="dxa"/>
          </w:tcPr>
          <w:p w:rsidR="008536DE" w:rsidRPr="00942AFC" w:rsidRDefault="008536DE" w:rsidP="008536DE">
            <w:pPr>
              <w:rPr>
                <w:rFonts w:ascii="Arial" w:hAnsi="Arial" w:cs="Arial"/>
                <w:sz w:val="16"/>
                <w:szCs w:val="16"/>
              </w:rPr>
            </w:pPr>
            <w:r w:rsidRPr="00942AFC">
              <w:rPr>
                <w:rFonts w:ascii="Arial" w:hAnsi="Arial" w:cs="Arial"/>
                <w:sz w:val="16"/>
                <w:szCs w:val="16"/>
              </w:rPr>
              <w:t>Under development</w:t>
            </w:r>
          </w:p>
        </w:tc>
        <w:tc>
          <w:tcPr>
            <w:tcW w:w="2410" w:type="dxa"/>
            <w:vMerge/>
          </w:tcPr>
          <w:p w:rsidR="008536DE" w:rsidRDefault="008536DE" w:rsidP="008536DE">
            <w:pPr>
              <w:rPr>
                <w:rFonts w:ascii="Arial" w:hAnsi="Arial" w:cs="Arial"/>
              </w:rPr>
            </w:pPr>
          </w:p>
        </w:tc>
        <w:tc>
          <w:tcPr>
            <w:tcW w:w="1701" w:type="dxa"/>
          </w:tcPr>
          <w:p w:rsidR="008536DE" w:rsidRDefault="008536DE" w:rsidP="008536DE">
            <w:pPr>
              <w:rPr>
                <w:rFonts w:ascii="Arial" w:hAnsi="Arial" w:cs="Arial"/>
              </w:rPr>
            </w:pPr>
          </w:p>
        </w:tc>
        <w:tc>
          <w:tcPr>
            <w:tcW w:w="2409" w:type="dxa"/>
          </w:tcPr>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SH. Min MLUR</w:t>
            </w:r>
          </w:p>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NdS. Min Environment</w:t>
            </w:r>
          </w:p>
          <w:p w:rsidR="008536DE" w:rsidRPr="002B6BBE" w:rsidRDefault="008536DE" w:rsidP="008536DE">
            <w:pPr>
              <w:rPr>
                <w:rFonts w:ascii="Arial" w:hAnsi="Arial" w:cs="Arial"/>
                <w:sz w:val="16"/>
                <w:szCs w:val="16"/>
                <w:lang w:val="da-DK"/>
              </w:rPr>
            </w:pPr>
          </w:p>
        </w:tc>
      </w:tr>
      <w:tr w:rsidR="008536DE" w:rsidTr="00250C94">
        <w:tc>
          <w:tcPr>
            <w:tcW w:w="1384" w:type="dxa"/>
            <w:vMerge/>
          </w:tcPr>
          <w:p w:rsidR="008536DE" w:rsidRPr="002B6BBE" w:rsidRDefault="008536DE" w:rsidP="008536DE">
            <w:pPr>
              <w:rPr>
                <w:rFonts w:ascii="Arial" w:hAnsi="Arial" w:cs="Arial"/>
                <w:lang w:val="da-DK"/>
              </w:rPr>
            </w:pPr>
          </w:p>
        </w:tc>
        <w:tc>
          <w:tcPr>
            <w:tcW w:w="992" w:type="dxa"/>
            <w:vMerge/>
          </w:tcPr>
          <w:p w:rsidR="008536DE" w:rsidRPr="002B6BBE" w:rsidRDefault="008536DE" w:rsidP="008536DE">
            <w:pPr>
              <w:rPr>
                <w:rFonts w:ascii="Arial" w:hAnsi="Arial" w:cs="Arial"/>
                <w:lang w:val="da-DK"/>
              </w:rPr>
            </w:pPr>
          </w:p>
        </w:tc>
        <w:tc>
          <w:tcPr>
            <w:tcW w:w="2199" w:type="dxa"/>
            <w:vMerge/>
          </w:tcPr>
          <w:p w:rsidR="008536DE" w:rsidRPr="002B6BBE" w:rsidRDefault="008536DE" w:rsidP="008536DE">
            <w:pPr>
              <w:rPr>
                <w:rFonts w:ascii="Arial" w:hAnsi="Arial" w:cs="Arial"/>
                <w:lang w:val="da-DK"/>
              </w:rPr>
            </w:pP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DK</w:t>
            </w:r>
          </w:p>
        </w:tc>
        <w:tc>
          <w:tcPr>
            <w:tcW w:w="2079" w:type="dxa"/>
          </w:tcPr>
          <w:p w:rsidR="008536DE" w:rsidRPr="00942AFC" w:rsidRDefault="008536DE" w:rsidP="008536DE">
            <w:pPr>
              <w:rPr>
                <w:rFonts w:ascii="Arial" w:hAnsi="Arial" w:cs="Arial"/>
                <w:sz w:val="16"/>
                <w:szCs w:val="16"/>
              </w:rPr>
            </w:pPr>
            <w:r w:rsidRPr="00D25522">
              <w:rPr>
                <w:rFonts w:ascii="Arial" w:hAnsi="Arial" w:cs="Arial"/>
                <w:sz w:val="16"/>
                <w:szCs w:val="16"/>
              </w:rPr>
              <w:t>Action plans for Raccoon dog and American mink</w:t>
            </w:r>
            <w:r>
              <w:rPr>
                <w:rFonts w:ascii="Arial" w:hAnsi="Arial" w:cs="Arial"/>
                <w:sz w:val="16"/>
                <w:szCs w:val="16"/>
              </w:rPr>
              <w:t xml:space="preserve">. Otherwise </w:t>
            </w:r>
            <w:r w:rsidRPr="00942AFC">
              <w:rPr>
                <w:rFonts w:ascii="Arial" w:hAnsi="Arial" w:cs="Arial"/>
                <w:sz w:val="16"/>
                <w:szCs w:val="16"/>
              </w:rPr>
              <w:t xml:space="preserve"> Incidental</w:t>
            </w:r>
          </w:p>
        </w:tc>
        <w:tc>
          <w:tcPr>
            <w:tcW w:w="2410" w:type="dxa"/>
            <w:vMerge/>
          </w:tcPr>
          <w:p w:rsidR="008536DE" w:rsidRDefault="008536DE" w:rsidP="008536DE">
            <w:pPr>
              <w:rPr>
                <w:rFonts w:ascii="Arial" w:hAnsi="Arial" w:cs="Arial"/>
              </w:rPr>
            </w:pPr>
          </w:p>
        </w:tc>
        <w:tc>
          <w:tcPr>
            <w:tcW w:w="1701" w:type="dxa"/>
          </w:tcPr>
          <w:p w:rsidR="008536DE" w:rsidRDefault="008536DE" w:rsidP="008536DE">
            <w:pPr>
              <w:rPr>
                <w:rFonts w:ascii="Arial" w:hAnsi="Arial" w:cs="Arial"/>
              </w:rPr>
            </w:pPr>
          </w:p>
        </w:tc>
        <w:tc>
          <w:tcPr>
            <w:tcW w:w="2409" w:type="dxa"/>
          </w:tcPr>
          <w:p w:rsidR="008536DE" w:rsidRPr="00FC733F" w:rsidRDefault="008536DE" w:rsidP="008536DE">
            <w:pPr>
              <w:rPr>
                <w:rFonts w:ascii="Arial" w:hAnsi="Arial" w:cs="Arial"/>
                <w:sz w:val="16"/>
                <w:szCs w:val="16"/>
              </w:rPr>
            </w:pPr>
            <w:r w:rsidRPr="00FC733F">
              <w:rPr>
                <w:rFonts w:ascii="Arial" w:hAnsi="Arial" w:cs="Arial"/>
                <w:sz w:val="16"/>
                <w:szCs w:val="16"/>
              </w:rPr>
              <w:t xml:space="preserve">Min </w:t>
            </w:r>
            <w:proofErr w:type="spellStart"/>
            <w:r w:rsidRPr="00FC733F">
              <w:rPr>
                <w:rFonts w:ascii="Arial" w:hAnsi="Arial" w:cs="Arial"/>
                <w:sz w:val="16"/>
                <w:szCs w:val="16"/>
              </w:rPr>
              <w:t>Env</w:t>
            </w:r>
            <w:proofErr w:type="spellEnd"/>
          </w:p>
        </w:tc>
      </w:tr>
      <w:tr w:rsidR="008536DE" w:rsidRPr="005526AD" w:rsidTr="008536DE">
        <w:tc>
          <w:tcPr>
            <w:tcW w:w="13716" w:type="dxa"/>
            <w:gridSpan w:val="8"/>
            <w:shd w:val="clear" w:color="auto" w:fill="D9D9D9" w:themeFill="background1" w:themeFillShade="D9"/>
          </w:tcPr>
          <w:p w:rsidR="008536DE" w:rsidRPr="00601EA9" w:rsidRDefault="008536DE" w:rsidP="008536DE">
            <w:pPr>
              <w:rPr>
                <w:rFonts w:ascii="Arial" w:hAnsi="Arial" w:cs="Arial"/>
                <w:b/>
                <w:sz w:val="20"/>
                <w:szCs w:val="20"/>
              </w:rPr>
            </w:pPr>
            <w:r w:rsidRPr="00601EA9">
              <w:rPr>
                <w:rFonts w:ascii="Arial" w:hAnsi="Arial" w:cs="Arial"/>
                <w:b/>
                <w:sz w:val="20"/>
                <w:szCs w:val="20"/>
              </w:rPr>
              <w:t>AWARENESS</w:t>
            </w:r>
          </w:p>
        </w:tc>
      </w:tr>
      <w:tr w:rsidR="008536DE" w:rsidRPr="005526AD" w:rsidTr="00250C94">
        <w:tc>
          <w:tcPr>
            <w:tcW w:w="1384" w:type="dxa"/>
            <w:vMerge w:val="restart"/>
          </w:tcPr>
          <w:p w:rsidR="008536DE" w:rsidRDefault="008536DE" w:rsidP="008536DE">
            <w:pPr>
              <w:rPr>
                <w:rFonts w:ascii="Arial" w:hAnsi="Arial" w:cs="Arial"/>
              </w:rPr>
            </w:pPr>
          </w:p>
        </w:tc>
        <w:tc>
          <w:tcPr>
            <w:tcW w:w="992" w:type="dxa"/>
            <w:vMerge w:val="restart"/>
          </w:tcPr>
          <w:p w:rsidR="008536DE" w:rsidRDefault="008536DE" w:rsidP="008536DE">
            <w:pPr>
              <w:rPr>
                <w:rFonts w:ascii="Arial" w:hAnsi="Arial" w:cs="Arial"/>
              </w:rPr>
            </w:pPr>
          </w:p>
        </w:tc>
        <w:tc>
          <w:tcPr>
            <w:tcW w:w="2199" w:type="dxa"/>
            <w:vMerge w:val="restart"/>
          </w:tcPr>
          <w:p w:rsidR="008536DE" w:rsidRDefault="008536DE" w:rsidP="008536DE">
            <w:pPr>
              <w:rPr>
                <w:rFonts w:ascii="Arial" w:hAnsi="Arial" w:cs="Arial"/>
              </w:rPr>
            </w:pPr>
            <w:r>
              <w:rPr>
                <w:rFonts w:ascii="Arial" w:hAnsi="Arial" w:cs="Arial"/>
                <w:sz w:val="16"/>
                <w:szCs w:val="16"/>
              </w:rPr>
              <w:t xml:space="preserve">Develop </w:t>
            </w:r>
            <w:r w:rsidRPr="0092668F">
              <w:rPr>
                <w:rFonts w:ascii="Arial" w:hAnsi="Arial" w:cs="Arial"/>
                <w:sz w:val="16"/>
                <w:szCs w:val="16"/>
              </w:rPr>
              <w:t xml:space="preserve">communication (awareness raising) and education </w:t>
            </w:r>
            <w:r>
              <w:rPr>
                <w:rFonts w:ascii="Arial" w:hAnsi="Arial" w:cs="Arial"/>
                <w:sz w:val="16"/>
                <w:szCs w:val="16"/>
              </w:rPr>
              <w:t>plan and material</w:t>
            </w:r>
          </w:p>
        </w:tc>
        <w:tc>
          <w:tcPr>
            <w:tcW w:w="542" w:type="dxa"/>
          </w:tcPr>
          <w:p w:rsidR="008536DE" w:rsidRPr="00660E01" w:rsidRDefault="008536DE" w:rsidP="008536DE">
            <w:pPr>
              <w:rPr>
                <w:rFonts w:ascii="Arial" w:hAnsi="Arial" w:cs="Arial"/>
                <w:sz w:val="20"/>
                <w:szCs w:val="20"/>
              </w:rPr>
            </w:pPr>
            <w:r w:rsidRPr="00660E01">
              <w:rPr>
                <w:rFonts w:ascii="Arial" w:hAnsi="Arial" w:cs="Arial"/>
                <w:sz w:val="20"/>
                <w:szCs w:val="20"/>
              </w:rPr>
              <w:t>NL</w:t>
            </w:r>
          </w:p>
        </w:tc>
        <w:tc>
          <w:tcPr>
            <w:tcW w:w="2079" w:type="dxa"/>
            <w:vMerge w:val="restart"/>
          </w:tcPr>
          <w:p w:rsidR="008536DE" w:rsidRPr="005526AD" w:rsidRDefault="008536DE" w:rsidP="008536DE">
            <w:pPr>
              <w:rPr>
                <w:rFonts w:ascii="Arial" w:hAnsi="Arial" w:cs="Arial"/>
                <w:sz w:val="16"/>
                <w:szCs w:val="16"/>
              </w:rPr>
            </w:pPr>
            <w:r w:rsidRPr="005526AD">
              <w:rPr>
                <w:rFonts w:ascii="Arial" w:hAnsi="Arial" w:cs="Arial"/>
                <w:sz w:val="16"/>
                <w:szCs w:val="16"/>
              </w:rPr>
              <w:t>Material available but not WS specific</w:t>
            </w:r>
          </w:p>
        </w:tc>
        <w:tc>
          <w:tcPr>
            <w:tcW w:w="2410" w:type="dxa"/>
            <w:vMerge w:val="restart"/>
          </w:tcPr>
          <w:p w:rsidR="008536DE" w:rsidRDefault="008536DE" w:rsidP="008536DE">
            <w:pPr>
              <w:rPr>
                <w:rFonts w:ascii="Arial" w:hAnsi="Arial" w:cs="Arial"/>
              </w:rPr>
            </w:pPr>
            <w:r>
              <w:rPr>
                <w:rFonts w:ascii="Arial" w:hAnsi="Arial" w:cs="Arial"/>
                <w:sz w:val="16"/>
                <w:szCs w:val="16"/>
              </w:rPr>
              <w:t xml:space="preserve">Develop WS specific </w:t>
            </w:r>
            <w:r w:rsidRPr="0092668F">
              <w:rPr>
                <w:rFonts w:ascii="Arial" w:hAnsi="Arial" w:cs="Arial"/>
                <w:sz w:val="16"/>
                <w:szCs w:val="16"/>
              </w:rPr>
              <w:t xml:space="preserve">communication (awareness raising) and education </w:t>
            </w:r>
            <w:r>
              <w:rPr>
                <w:rFonts w:ascii="Arial" w:hAnsi="Arial" w:cs="Arial"/>
                <w:sz w:val="16"/>
                <w:szCs w:val="16"/>
              </w:rPr>
              <w:t>plan and material</w:t>
            </w:r>
          </w:p>
        </w:tc>
        <w:tc>
          <w:tcPr>
            <w:tcW w:w="1701" w:type="dxa"/>
            <w:vMerge w:val="restart"/>
          </w:tcPr>
          <w:p w:rsidR="008536DE" w:rsidRPr="00FC733F" w:rsidRDefault="008536DE" w:rsidP="008536DE">
            <w:pPr>
              <w:rPr>
                <w:rFonts w:ascii="Arial" w:hAnsi="Arial" w:cs="Arial"/>
                <w:sz w:val="16"/>
                <w:szCs w:val="16"/>
              </w:rPr>
            </w:pPr>
            <w:r w:rsidRPr="00FC733F">
              <w:rPr>
                <w:rFonts w:ascii="Arial" w:hAnsi="Arial" w:cs="Arial"/>
                <w:sz w:val="16"/>
                <w:szCs w:val="16"/>
              </w:rPr>
              <w:t>To be developed within LIFE project</w:t>
            </w:r>
          </w:p>
        </w:tc>
        <w:tc>
          <w:tcPr>
            <w:tcW w:w="2409" w:type="dxa"/>
          </w:tcPr>
          <w:p w:rsidR="008536DE" w:rsidRPr="00FC733F" w:rsidRDefault="008536DE" w:rsidP="008536DE">
            <w:pPr>
              <w:rPr>
                <w:rFonts w:ascii="Arial" w:hAnsi="Arial" w:cs="Arial"/>
                <w:sz w:val="16"/>
                <w:szCs w:val="16"/>
              </w:rPr>
            </w:pPr>
            <w:r w:rsidRPr="00FC733F">
              <w:rPr>
                <w:rFonts w:ascii="Arial" w:hAnsi="Arial" w:cs="Arial"/>
                <w:sz w:val="16"/>
                <w:szCs w:val="16"/>
              </w:rPr>
              <w:t>Min EZ, Min I&amp;M. Provinces</w:t>
            </w:r>
          </w:p>
        </w:tc>
      </w:tr>
      <w:tr w:rsidR="008536DE" w:rsidRPr="005526AD" w:rsidTr="00250C94">
        <w:tc>
          <w:tcPr>
            <w:tcW w:w="1384" w:type="dxa"/>
            <w:vMerge/>
          </w:tcPr>
          <w:p w:rsidR="008536DE" w:rsidRPr="005526AD" w:rsidRDefault="008536DE" w:rsidP="008536DE">
            <w:pPr>
              <w:rPr>
                <w:rFonts w:ascii="Arial" w:hAnsi="Arial" w:cs="Arial"/>
              </w:rPr>
            </w:pPr>
          </w:p>
        </w:tc>
        <w:tc>
          <w:tcPr>
            <w:tcW w:w="992" w:type="dxa"/>
            <w:vMerge/>
          </w:tcPr>
          <w:p w:rsidR="008536DE" w:rsidRPr="005526AD" w:rsidRDefault="008536DE" w:rsidP="008536DE">
            <w:pPr>
              <w:rPr>
                <w:rFonts w:ascii="Arial" w:hAnsi="Arial" w:cs="Arial"/>
              </w:rPr>
            </w:pPr>
          </w:p>
        </w:tc>
        <w:tc>
          <w:tcPr>
            <w:tcW w:w="2199" w:type="dxa"/>
            <w:vMerge/>
          </w:tcPr>
          <w:p w:rsidR="008536DE" w:rsidRPr="005526AD" w:rsidRDefault="008536DE" w:rsidP="008536DE">
            <w:pPr>
              <w:rPr>
                <w:rFonts w:ascii="Arial" w:hAnsi="Arial" w:cs="Arial"/>
              </w:rPr>
            </w:pPr>
          </w:p>
        </w:tc>
        <w:tc>
          <w:tcPr>
            <w:tcW w:w="542" w:type="dxa"/>
          </w:tcPr>
          <w:p w:rsidR="008536DE" w:rsidRPr="005526AD" w:rsidRDefault="008536DE" w:rsidP="008536DE">
            <w:pPr>
              <w:rPr>
                <w:rFonts w:ascii="Arial" w:hAnsi="Arial" w:cs="Arial"/>
                <w:sz w:val="20"/>
                <w:szCs w:val="20"/>
                <w:lang w:val="de-DE"/>
              </w:rPr>
            </w:pPr>
            <w:r w:rsidRPr="005526AD">
              <w:rPr>
                <w:rFonts w:ascii="Arial" w:hAnsi="Arial" w:cs="Arial"/>
                <w:sz w:val="20"/>
                <w:szCs w:val="20"/>
                <w:lang w:val="de-DE"/>
              </w:rPr>
              <w:t>DE</w:t>
            </w:r>
          </w:p>
        </w:tc>
        <w:tc>
          <w:tcPr>
            <w:tcW w:w="2079" w:type="dxa"/>
            <w:vMerge/>
          </w:tcPr>
          <w:p w:rsidR="008536DE" w:rsidRPr="005526AD" w:rsidRDefault="008536DE" w:rsidP="008536DE">
            <w:pPr>
              <w:rPr>
                <w:rFonts w:ascii="Arial" w:hAnsi="Arial" w:cs="Arial"/>
                <w:lang w:val="de-DE"/>
              </w:rPr>
            </w:pPr>
          </w:p>
        </w:tc>
        <w:tc>
          <w:tcPr>
            <w:tcW w:w="2410" w:type="dxa"/>
            <w:vMerge/>
          </w:tcPr>
          <w:p w:rsidR="008536DE" w:rsidRPr="005526AD" w:rsidRDefault="008536DE" w:rsidP="008536DE">
            <w:pPr>
              <w:rPr>
                <w:rFonts w:ascii="Arial" w:hAnsi="Arial" w:cs="Arial"/>
                <w:lang w:val="de-DE"/>
              </w:rPr>
            </w:pPr>
          </w:p>
        </w:tc>
        <w:tc>
          <w:tcPr>
            <w:tcW w:w="1701" w:type="dxa"/>
            <w:vMerge/>
          </w:tcPr>
          <w:p w:rsidR="008536DE" w:rsidRPr="005526AD" w:rsidRDefault="008536DE" w:rsidP="008536DE">
            <w:pPr>
              <w:rPr>
                <w:rFonts w:ascii="Arial" w:hAnsi="Arial" w:cs="Arial"/>
                <w:lang w:val="de-DE"/>
              </w:rPr>
            </w:pPr>
          </w:p>
        </w:tc>
        <w:tc>
          <w:tcPr>
            <w:tcW w:w="2409" w:type="dxa"/>
          </w:tcPr>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SH. Min MLUR</w:t>
            </w:r>
          </w:p>
          <w:p w:rsidR="008536DE" w:rsidRPr="002B6BBE" w:rsidRDefault="008536DE" w:rsidP="008536DE">
            <w:pPr>
              <w:rPr>
                <w:rFonts w:ascii="Arial" w:hAnsi="Arial" w:cs="Arial"/>
                <w:sz w:val="16"/>
                <w:szCs w:val="16"/>
                <w:lang w:val="da-DK"/>
              </w:rPr>
            </w:pPr>
            <w:r w:rsidRPr="002B6BBE">
              <w:rPr>
                <w:rFonts w:ascii="Arial" w:hAnsi="Arial" w:cs="Arial"/>
                <w:sz w:val="16"/>
                <w:szCs w:val="16"/>
                <w:lang w:val="da-DK"/>
              </w:rPr>
              <w:t>NdS. Min Environment</w:t>
            </w:r>
          </w:p>
          <w:p w:rsidR="008536DE" w:rsidRPr="00FC733F" w:rsidRDefault="008536DE" w:rsidP="008536DE">
            <w:pPr>
              <w:rPr>
                <w:rFonts w:ascii="Arial" w:hAnsi="Arial" w:cs="Arial"/>
                <w:sz w:val="16"/>
                <w:szCs w:val="16"/>
              </w:rPr>
            </w:pPr>
            <w:r>
              <w:rPr>
                <w:rFonts w:ascii="Arial" w:hAnsi="Arial" w:cs="Arial"/>
                <w:sz w:val="16"/>
                <w:szCs w:val="16"/>
              </w:rPr>
              <w:t>DE. BMU</w:t>
            </w:r>
          </w:p>
        </w:tc>
      </w:tr>
      <w:tr w:rsidR="008536DE" w:rsidRPr="005526AD" w:rsidTr="00250C94">
        <w:tc>
          <w:tcPr>
            <w:tcW w:w="1384" w:type="dxa"/>
            <w:vMerge/>
          </w:tcPr>
          <w:p w:rsidR="008536DE" w:rsidRPr="005526AD" w:rsidRDefault="008536DE" w:rsidP="008536DE">
            <w:pPr>
              <w:rPr>
                <w:rFonts w:ascii="Arial" w:hAnsi="Arial" w:cs="Arial"/>
                <w:lang w:val="de-DE"/>
              </w:rPr>
            </w:pPr>
          </w:p>
        </w:tc>
        <w:tc>
          <w:tcPr>
            <w:tcW w:w="992" w:type="dxa"/>
            <w:vMerge/>
          </w:tcPr>
          <w:p w:rsidR="008536DE" w:rsidRPr="005526AD" w:rsidRDefault="008536DE" w:rsidP="008536DE">
            <w:pPr>
              <w:rPr>
                <w:rFonts w:ascii="Arial" w:hAnsi="Arial" w:cs="Arial"/>
                <w:lang w:val="de-DE"/>
              </w:rPr>
            </w:pPr>
          </w:p>
        </w:tc>
        <w:tc>
          <w:tcPr>
            <w:tcW w:w="2199" w:type="dxa"/>
            <w:vMerge/>
          </w:tcPr>
          <w:p w:rsidR="008536DE" w:rsidRPr="005526AD" w:rsidRDefault="008536DE" w:rsidP="008536DE">
            <w:pPr>
              <w:rPr>
                <w:rFonts w:ascii="Arial" w:hAnsi="Arial" w:cs="Arial"/>
                <w:lang w:val="de-DE"/>
              </w:rPr>
            </w:pPr>
          </w:p>
        </w:tc>
        <w:tc>
          <w:tcPr>
            <w:tcW w:w="542" w:type="dxa"/>
          </w:tcPr>
          <w:p w:rsidR="008536DE" w:rsidRPr="005526AD" w:rsidRDefault="008536DE" w:rsidP="008536DE">
            <w:pPr>
              <w:rPr>
                <w:rFonts w:ascii="Arial" w:hAnsi="Arial" w:cs="Arial"/>
                <w:sz w:val="20"/>
                <w:szCs w:val="20"/>
                <w:lang w:val="de-DE"/>
              </w:rPr>
            </w:pPr>
            <w:r w:rsidRPr="005526AD">
              <w:rPr>
                <w:rFonts w:ascii="Arial" w:hAnsi="Arial" w:cs="Arial"/>
                <w:sz w:val="20"/>
                <w:szCs w:val="20"/>
                <w:lang w:val="de-DE"/>
              </w:rPr>
              <w:t>DK</w:t>
            </w:r>
          </w:p>
        </w:tc>
        <w:tc>
          <w:tcPr>
            <w:tcW w:w="2079" w:type="dxa"/>
            <w:vMerge/>
          </w:tcPr>
          <w:p w:rsidR="008536DE" w:rsidRPr="005526AD" w:rsidRDefault="008536DE" w:rsidP="008536DE">
            <w:pPr>
              <w:rPr>
                <w:rFonts w:ascii="Arial" w:hAnsi="Arial" w:cs="Arial"/>
                <w:lang w:val="de-DE"/>
              </w:rPr>
            </w:pPr>
          </w:p>
        </w:tc>
        <w:tc>
          <w:tcPr>
            <w:tcW w:w="2410" w:type="dxa"/>
            <w:vMerge/>
          </w:tcPr>
          <w:p w:rsidR="008536DE" w:rsidRPr="005526AD" w:rsidRDefault="008536DE" w:rsidP="008536DE">
            <w:pPr>
              <w:rPr>
                <w:rFonts w:ascii="Arial" w:hAnsi="Arial" w:cs="Arial"/>
                <w:lang w:val="de-DE"/>
              </w:rPr>
            </w:pPr>
          </w:p>
        </w:tc>
        <w:tc>
          <w:tcPr>
            <w:tcW w:w="1701" w:type="dxa"/>
            <w:vMerge/>
          </w:tcPr>
          <w:p w:rsidR="008536DE" w:rsidRPr="005526AD" w:rsidRDefault="008536DE" w:rsidP="008536DE">
            <w:pPr>
              <w:rPr>
                <w:rFonts w:ascii="Arial" w:hAnsi="Arial" w:cs="Arial"/>
                <w:lang w:val="de-DE"/>
              </w:rPr>
            </w:pPr>
          </w:p>
        </w:tc>
        <w:tc>
          <w:tcPr>
            <w:tcW w:w="2409" w:type="dxa"/>
          </w:tcPr>
          <w:p w:rsidR="008536DE" w:rsidRPr="00FC733F" w:rsidRDefault="008536DE" w:rsidP="008536DE">
            <w:pPr>
              <w:rPr>
                <w:rFonts w:ascii="Arial" w:hAnsi="Arial" w:cs="Arial"/>
                <w:sz w:val="16"/>
                <w:szCs w:val="16"/>
              </w:rPr>
            </w:pPr>
            <w:r w:rsidRPr="00FC733F">
              <w:rPr>
                <w:rFonts w:ascii="Arial" w:hAnsi="Arial" w:cs="Arial"/>
                <w:sz w:val="16"/>
                <w:szCs w:val="16"/>
              </w:rPr>
              <w:t xml:space="preserve">Min </w:t>
            </w:r>
            <w:proofErr w:type="spellStart"/>
            <w:r w:rsidRPr="00FC733F">
              <w:rPr>
                <w:rFonts w:ascii="Arial" w:hAnsi="Arial" w:cs="Arial"/>
                <w:sz w:val="16"/>
                <w:szCs w:val="16"/>
              </w:rPr>
              <w:t>Env</w:t>
            </w:r>
            <w:proofErr w:type="spellEnd"/>
            <w:r w:rsidRPr="00FC733F">
              <w:rPr>
                <w:rFonts w:ascii="Arial" w:hAnsi="Arial" w:cs="Arial"/>
                <w:sz w:val="16"/>
                <w:szCs w:val="16"/>
              </w:rPr>
              <w:t>. Nat Park. Munici</w:t>
            </w:r>
            <w:r>
              <w:rPr>
                <w:rFonts w:ascii="Arial" w:hAnsi="Arial" w:cs="Arial"/>
                <w:sz w:val="16"/>
                <w:szCs w:val="16"/>
              </w:rPr>
              <w:t>palities</w:t>
            </w:r>
          </w:p>
        </w:tc>
      </w:tr>
    </w:tbl>
    <w:p w:rsidR="008536DE" w:rsidRPr="00FC733F" w:rsidRDefault="008536DE" w:rsidP="008536DE">
      <w:pPr>
        <w:rPr>
          <w:rFonts w:ascii="Arial" w:hAnsi="Arial" w:cs="Arial"/>
        </w:rPr>
      </w:pPr>
    </w:p>
    <w:p w:rsidR="008536DE" w:rsidRPr="00FA3CBA" w:rsidRDefault="008536DE" w:rsidP="008536DE">
      <w:pPr>
        <w:rPr>
          <w:rFonts w:ascii="Arial" w:hAnsi="Arial" w:cs="Arial"/>
          <w:b/>
        </w:rPr>
      </w:pPr>
    </w:p>
    <w:p w:rsidR="008536DE" w:rsidRPr="00FA3CBA" w:rsidRDefault="008536DE" w:rsidP="008536DE">
      <w:pPr>
        <w:rPr>
          <w:rFonts w:ascii="Arial" w:hAnsi="Arial" w:cs="Arial"/>
        </w:rPr>
      </w:pPr>
    </w:p>
    <w:p w:rsidR="00AE0F12" w:rsidRDefault="00AE0F12">
      <w:pPr>
        <w:rPr>
          <w:rFonts w:ascii="Arial" w:hAnsi="Arial" w:cs="Arial"/>
          <w:sz w:val="22"/>
          <w:szCs w:val="22"/>
        </w:rPr>
        <w:sectPr w:rsidR="00AE0F12" w:rsidSect="008536DE">
          <w:headerReference w:type="default" r:id="rId12"/>
          <w:pgSz w:w="16840" w:h="11907" w:orient="landscape" w:code="9"/>
          <w:pgMar w:top="1797" w:right="1440" w:bottom="1797" w:left="1440" w:header="709" w:footer="709" w:gutter="0"/>
          <w:cols w:space="708"/>
          <w:titlePg/>
          <w:docGrid w:linePitch="360"/>
        </w:sectPr>
      </w:pPr>
    </w:p>
    <w:p w:rsidR="00F862D1" w:rsidRDefault="00AE0F12">
      <w:pPr>
        <w:ind w:left="360" w:hanging="360"/>
        <w:rPr>
          <w:rFonts w:ascii="Arial" w:hAnsi="Arial" w:cs="Arial"/>
          <w:b/>
          <w:sz w:val="22"/>
          <w:szCs w:val="22"/>
        </w:rPr>
      </w:pPr>
      <w:r w:rsidRPr="00AE0F12">
        <w:rPr>
          <w:rFonts w:ascii="Arial" w:hAnsi="Arial" w:cs="Arial"/>
          <w:b/>
          <w:sz w:val="22"/>
          <w:szCs w:val="22"/>
        </w:rPr>
        <w:lastRenderedPageBreak/>
        <w:t>Annex 2. Science-Policy matrix</w:t>
      </w:r>
    </w:p>
    <w:p w:rsidR="00AE0F12" w:rsidRDefault="00AE0F12">
      <w:pPr>
        <w:ind w:left="360" w:hanging="360"/>
        <w:rPr>
          <w:rFonts w:ascii="Arial" w:hAnsi="Arial" w:cs="Arial"/>
          <w:b/>
          <w:sz w:val="22"/>
          <w:szCs w:val="22"/>
        </w:rPr>
      </w:pPr>
    </w:p>
    <w:p w:rsidR="00AE0F12" w:rsidRDefault="00AE0F12">
      <w:pPr>
        <w:ind w:left="360" w:hanging="360"/>
        <w:rPr>
          <w:rFonts w:ascii="Arial" w:hAnsi="Arial" w:cs="Arial"/>
          <w:b/>
          <w:sz w:val="22"/>
          <w:szCs w:val="22"/>
        </w:rPr>
      </w:pPr>
    </w:p>
    <w:p w:rsidR="00AE0F12" w:rsidRDefault="00AE0F12">
      <w:pPr>
        <w:ind w:left="360" w:hanging="360"/>
        <w:rPr>
          <w:rFonts w:ascii="Arial" w:hAnsi="Arial" w:cs="Arial"/>
          <w:b/>
          <w:sz w:val="22"/>
          <w:szCs w:val="22"/>
        </w:rPr>
      </w:pPr>
    </w:p>
    <w:p w:rsidR="00AE0F12" w:rsidRDefault="00AE0F12">
      <w:pPr>
        <w:ind w:left="360" w:hanging="360"/>
        <w:rPr>
          <w:rFonts w:ascii="Arial" w:hAnsi="Arial" w:cs="Arial"/>
          <w:b/>
          <w:sz w:val="22"/>
          <w:szCs w:val="22"/>
        </w:rPr>
      </w:pPr>
    </w:p>
    <w:p w:rsidR="00AE0F12" w:rsidRPr="00AE0F12" w:rsidRDefault="00AE0F12">
      <w:pPr>
        <w:ind w:left="360" w:hanging="360"/>
        <w:rPr>
          <w:rFonts w:ascii="Arial" w:hAnsi="Arial" w:cs="Arial"/>
          <w:b/>
          <w:sz w:val="22"/>
          <w:szCs w:val="22"/>
        </w:rPr>
      </w:pPr>
      <w:r>
        <w:rPr>
          <w:rFonts w:ascii="Arial" w:hAnsi="Arial" w:cs="Arial"/>
          <w:noProof/>
          <w:lang w:val="de-DE" w:eastAsia="de-DE"/>
        </w:rPr>
        <w:drawing>
          <wp:inline distT="0" distB="0" distL="0" distR="0">
            <wp:extent cx="5278755" cy="5497247"/>
            <wp:effectExtent l="0" t="0" r="0" b="8255"/>
            <wp:docPr id="2" name="Grafik 2" descr="Sci-Pol matrix cl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i-Pol matrix clea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8755" cy="5497247"/>
                    </a:xfrm>
                    <a:prstGeom prst="rect">
                      <a:avLst/>
                    </a:prstGeom>
                    <a:noFill/>
                    <a:ln>
                      <a:noFill/>
                    </a:ln>
                  </pic:spPr>
                </pic:pic>
              </a:graphicData>
            </a:graphic>
          </wp:inline>
        </w:drawing>
      </w:r>
    </w:p>
    <w:sectPr w:rsidR="00AE0F12" w:rsidRPr="00AE0F12" w:rsidSect="00AE0F12">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6DE" w:rsidRDefault="008536DE">
      <w:r>
        <w:separator/>
      </w:r>
    </w:p>
  </w:endnote>
  <w:endnote w:type="continuationSeparator" w:id="0">
    <w:p w:rsidR="008536DE" w:rsidRDefault="00853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6DE" w:rsidRDefault="008536DE">
      <w:r>
        <w:separator/>
      </w:r>
    </w:p>
  </w:footnote>
  <w:footnote w:type="continuationSeparator" w:id="0">
    <w:p w:rsidR="008536DE" w:rsidRDefault="008536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6DE" w:rsidRPr="00250C94" w:rsidRDefault="00250C94">
    <w:pPr>
      <w:pStyle w:val="Kopfzeile"/>
      <w:rPr>
        <w:rFonts w:ascii="Arial" w:hAnsi="Arial" w:cs="Arial"/>
        <w:sz w:val="20"/>
        <w:szCs w:val="20"/>
      </w:rPr>
    </w:pPr>
    <w:r>
      <w:rPr>
        <w:rFonts w:ascii="Arial" w:hAnsi="Arial" w:cs="Arial"/>
        <w:sz w:val="20"/>
        <w:szCs w:val="20"/>
      </w:rPr>
      <w:t>WSB 9/5/1</w:t>
    </w:r>
    <w:r w:rsidR="008536DE" w:rsidRPr="00250C94">
      <w:rPr>
        <w:rFonts w:ascii="Arial" w:hAnsi="Arial" w:cs="Arial"/>
        <w:sz w:val="20"/>
        <w:szCs w:val="20"/>
      </w:rPr>
      <w:t xml:space="preserve"> Report </w:t>
    </w:r>
    <w:r>
      <w:rPr>
        <w:rFonts w:ascii="Arial" w:hAnsi="Arial" w:cs="Arial"/>
        <w:sz w:val="20"/>
        <w:szCs w:val="20"/>
      </w:rPr>
      <w:t>TG-M</w:t>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fldChar w:fldCharType="begin"/>
    </w:r>
    <w:r w:rsidR="008536DE" w:rsidRPr="00250C94">
      <w:rPr>
        <w:rFonts w:ascii="Arial" w:hAnsi="Arial" w:cs="Arial"/>
        <w:sz w:val="20"/>
        <w:szCs w:val="20"/>
      </w:rPr>
      <w:instrText>PAGE   \* MERGEFORMAT</w:instrText>
    </w:r>
    <w:r w:rsidR="008536DE" w:rsidRPr="00250C94">
      <w:rPr>
        <w:rFonts w:ascii="Arial" w:hAnsi="Arial" w:cs="Arial"/>
        <w:sz w:val="20"/>
        <w:szCs w:val="20"/>
      </w:rPr>
      <w:fldChar w:fldCharType="separate"/>
    </w:r>
    <w:r w:rsidR="00B3150B">
      <w:rPr>
        <w:rFonts w:ascii="Arial" w:hAnsi="Arial" w:cs="Arial"/>
        <w:noProof/>
        <w:sz w:val="20"/>
        <w:szCs w:val="20"/>
      </w:rPr>
      <w:t>2</w:t>
    </w:r>
    <w:r w:rsidR="008536DE" w:rsidRPr="00250C94">
      <w:rPr>
        <w:rFonts w:ascii="Arial" w:hAnsi="Arial" w:cs="Arial"/>
        <w:sz w:val="20"/>
        <w:szCs w:val="20"/>
      </w:rPr>
      <w:fldChar w:fldCharType="end"/>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tab/>
    </w:r>
    <w:r w:rsidR="008536DE" w:rsidRPr="00250C94">
      <w:rPr>
        <w:rFonts w:ascii="Arial" w:hAnsi="Arial" w:cs="Arial"/>
        <w:sz w:val="20"/>
        <w:szCs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F12" w:rsidRPr="00241433" w:rsidRDefault="00AE0F12" w:rsidP="00AE0F12">
    <w:pPr>
      <w:rPr>
        <w:rFonts w:ascii="Arial" w:hAnsi="Arial" w:cs="Arial"/>
        <w:sz w:val="18"/>
        <w:szCs w:val="18"/>
        <w:lang w:val="en-GB"/>
      </w:rPr>
    </w:pPr>
    <w:r w:rsidRPr="00241433">
      <w:rPr>
        <w:rFonts w:ascii="Arial" w:hAnsi="Arial" w:cs="Arial"/>
        <w:sz w:val="18"/>
        <w:szCs w:val="18"/>
        <w:lang w:val="en-GB"/>
      </w:rPr>
      <w:t>W</w:t>
    </w:r>
    <w:r>
      <w:rPr>
        <w:rFonts w:ascii="Arial" w:hAnsi="Arial" w:cs="Arial"/>
        <w:sz w:val="18"/>
        <w:szCs w:val="18"/>
        <w:lang w:val="en-GB"/>
      </w:rPr>
      <w:t>SB 9/5/1 Report TG-M</w:t>
    </w:r>
    <w:r>
      <w:rPr>
        <w:rFonts w:ascii="Arial" w:hAnsi="Arial" w:cs="Arial"/>
        <w:sz w:val="18"/>
        <w:szCs w:val="18"/>
        <w:lang w:val="en-GB"/>
      </w:rPr>
      <w:tab/>
    </w:r>
    <w:r w:rsidRPr="00241433">
      <w:rPr>
        <w:rFonts w:ascii="Arial" w:hAnsi="Arial" w:cs="Arial"/>
        <w:sz w:val="18"/>
        <w:szCs w:val="18"/>
        <w:lang w:val="en-GB"/>
      </w:rPr>
      <w:tab/>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t xml:space="preserve">                                      </w:t>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B3150B">
      <w:rPr>
        <w:rStyle w:val="Seitenzahl"/>
        <w:rFonts w:ascii="Arial" w:hAnsi="Arial" w:cs="Arial"/>
        <w:noProof/>
        <w:sz w:val="18"/>
        <w:szCs w:val="18"/>
      </w:rPr>
      <w:t>1</w:t>
    </w:r>
    <w:r w:rsidRPr="00241433">
      <w:rPr>
        <w:rStyle w:val="Seitenzahl"/>
        <w:rFonts w:ascii="Arial" w:hAnsi="Arial" w:cs="Arial"/>
        <w:sz w:val="18"/>
        <w:szCs w:val="18"/>
      </w:rPr>
      <w:fldChar w:fldCharType="end"/>
    </w:r>
  </w:p>
  <w:p w:rsidR="00AE0F12" w:rsidRPr="00AE0F12" w:rsidRDefault="00AE0F12">
    <w:pPr>
      <w:pStyle w:val="Kopfzeile"/>
      <w:rPr>
        <w:lang w:val="en-GB"/>
      </w:rPr>
    </w:pPr>
  </w:p>
  <w:p w:rsidR="00AE0F12" w:rsidRDefault="00AE0F1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6DE" w:rsidRPr="00241433" w:rsidRDefault="008536DE">
    <w:pPr>
      <w:rPr>
        <w:rFonts w:ascii="Arial" w:hAnsi="Arial" w:cs="Arial"/>
        <w:sz w:val="18"/>
        <w:szCs w:val="18"/>
        <w:lang w:val="en-GB"/>
      </w:rPr>
    </w:pPr>
    <w:r w:rsidRPr="00241433">
      <w:rPr>
        <w:rFonts w:ascii="Arial" w:hAnsi="Arial" w:cs="Arial"/>
        <w:sz w:val="18"/>
        <w:szCs w:val="18"/>
        <w:lang w:val="en-GB"/>
      </w:rPr>
      <w:t>W</w:t>
    </w:r>
    <w:r>
      <w:rPr>
        <w:rFonts w:ascii="Arial" w:hAnsi="Arial" w:cs="Arial"/>
        <w:sz w:val="18"/>
        <w:szCs w:val="18"/>
        <w:lang w:val="en-GB"/>
      </w:rPr>
      <w:t>SB 9/5/1 Report TG-M</w:t>
    </w:r>
    <w:r>
      <w:rPr>
        <w:rFonts w:ascii="Arial" w:hAnsi="Arial" w:cs="Arial"/>
        <w:sz w:val="18"/>
        <w:szCs w:val="18"/>
        <w:lang w:val="en-GB"/>
      </w:rPr>
      <w:tab/>
    </w:r>
    <w:r w:rsidRPr="00241433">
      <w:rPr>
        <w:rFonts w:ascii="Arial" w:hAnsi="Arial" w:cs="Arial"/>
        <w:sz w:val="18"/>
        <w:szCs w:val="18"/>
        <w:lang w:val="en-GB"/>
      </w:rPr>
      <w:tab/>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t xml:space="preserve">                                        </w:t>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B3150B">
      <w:rPr>
        <w:rStyle w:val="Seitenzahl"/>
        <w:rFonts w:ascii="Arial" w:hAnsi="Arial" w:cs="Arial"/>
        <w:noProof/>
        <w:sz w:val="18"/>
        <w:szCs w:val="18"/>
      </w:rPr>
      <w:t>15</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0EB8"/>
    <w:multiLevelType w:val="hybridMultilevel"/>
    <w:tmpl w:val="B6DA77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10497C"/>
    <w:multiLevelType w:val="hybridMultilevel"/>
    <w:tmpl w:val="64C8B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E26874"/>
    <w:multiLevelType w:val="hybridMultilevel"/>
    <w:tmpl w:val="A9B86204"/>
    <w:lvl w:ilvl="0" w:tplc="9154C6BC">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300A208D"/>
    <w:multiLevelType w:val="hybridMultilevel"/>
    <w:tmpl w:val="19F4EDD2"/>
    <w:lvl w:ilvl="0" w:tplc="525CED96">
      <w:numFmt w:val="bullet"/>
      <w:lvlText w:val=""/>
      <w:lvlJc w:val="left"/>
      <w:pPr>
        <w:tabs>
          <w:tab w:val="num" w:pos="1065"/>
        </w:tabs>
        <w:ind w:left="1065" w:hanging="705"/>
      </w:pPr>
      <w:rPr>
        <w:rFonts w:ascii="Symbol" w:eastAsia="Times New Roman" w:hAnsi="Symbol" w:cs="Times New Roman" w:hint="default"/>
      </w:rPr>
    </w:lvl>
    <w:lvl w:ilvl="1" w:tplc="04130001">
      <w:start w:val="1"/>
      <w:numFmt w:val="bullet"/>
      <w:lvlText w:val=""/>
      <w:lvlJc w:val="left"/>
      <w:pPr>
        <w:tabs>
          <w:tab w:val="num" w:pos="1440"/>
        </w:tabs>
        <w:ind w:left="1440"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63647B2"/>
    <w:multiLevelType w:val="multilevel"/>
    <w:tmpl w:val="2D325E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65B55C1"/>
    <w:multiLevelType w:val="multilevel"/>
    <w:tmpl w:val="D77649E4"/>
    <w:lvl w:ilvl="0">
      <w:start w:val="1"/>
      <w:numFmt w:val="decimal"/>
      <w:lvlText w:val="%1."/>
      <w:lvlJc w:val="left"/>
      <w:pPr>
        <w:ind w:left="92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0"/>
  </w:num>
  <w:num w:numId="2">
    <w:abstractNumId w:val="10"/>
  </w:num>
  <w:num w:numId="3">
    <w:abstractNumId w:val="10"/>
  </w:num>
  <w:num w:numId="4">
    <w:abstractNumId w:val="5"/>
  </w:num>
  <w:num w:numId="5">
    <w:abstractNumId w:val="13"/>
  </w:num>
  <w:num w:numId="6">
    <w:abstractNumId w:val="2"/>
  </w:num>
  <w:num w:numId="7">
    <w:abstractNumId w:val="11"/>
  </w:num>
  <w:num w:numId="8">
    <w:abstractNumId w:val="12"/>
  </w:num>
  <w:num w:numId="9">
    <w:abstractNumId w:val="9"/>
  </w:num>
  <w:num w:numId="10">
    <w:abstractNumId w:val="8"/>
  </w:num>
  <w:num w:numId="11">
    <w:abstractNumId w:val="14"/>
  </w:num>
  <w:num w:numId="12">
    <w:abstractNumId w:val="0"/>
  </w:num>
  <w:num w:numId="13">
    <w:abstractNumId w:val="6"/>
  </w:num>
  <w:num w:numId="14">
    <w:abstractNumId w:val="4"/>
  </w:num>
  <w:num w:numId="15">
    <w:abstractNumId w:val="7"/>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44B5D"/>
    <w:rsid w:val="00051122"/>
    <w:rsid w:val="00054333"/>
    <w:rsid w:val="00063107"/>
    <w:rsid w:val="00066FC4"/>
    <w:rsid w:val="000701AF"/>
    <w:rsid w:val="00075502"/>
    <w:rsid w:val="00075EDB"/>
    <w:rsid w:val="00084004"/>
    <w:rsid w:val="000B051E"/>
    <w:rsid w:val="000B62EE"/>
    <w:rsid w:val="000D1CD5"/>
    <w:rsid w:val="000D4AA1"/>
    <w:rsid w:val="000E250B"/>
    <w:rsid w:val="000E7117"/>
    <w:rsid w:val="000F0E64"/>
    <w:rsid w:val="000F37B1"/>
    <w:rsid w:val="0017526A"/>
    <w:rsid w:val="001760DD"/>
    <w:rsid w:val="00193121"/>
    <w:rsid w:val="001B785E"/>
    <w:rsid w:val="002108D8"/>
    <w:rsid w:val="00212819"/>
    <w:rsid w:val="002160AA"/>
    <w:rsid w:val="00241433"/>
    <w:rsid w:val="00250C94"/>
    <w:rsid w:val="00252FED"/>
    <w:rsid w:val="00254860"/>
    <w:rsid w:val="002A6524"/>
    <w:rsid w:val="002B6BBE"/>
    <w:rsid w:val="002C3B3E"/>
    <w:rsid w:val="002D7C58"/>
    <w:rsid w:val="003148C6"/>
    <w:rsid w:val="00333535"/>
    <w:rsid w:val="00340678"/>
    <w:rsid w:val="00342BBA"/>
    <w:rsid w:val="00367F1A"/>
    <w:rsid w:val="00373F04"/>
    <w:rsid w:val="00375097"/>
    <w:rsid w:val="003A4E03"/>
    <w:rsid w:val="003A6B2B"/>
    <w:rsid w:val="003B2160"/>
    <w:rsid w:val="003B2804"/>
    <w:rsid w:val="003D5EE2"/>
    <w:rsid w:val="003D6D11"/>
    <w:rsid w:val="003E6517"/>
    <w:rsid w:val="003E673D"/>
    <w:rsid w:val="0041392A"/>
    <w:rsid w:val="0041642B"/>
    <w:rsid w:val="004634D9"/>
    <w:rsid w:val="0047073F"/>
    <w:rsid w:val="00473646"/>
    <w:rsid w:val="0048039B"/>
    <w:rsid w:val="004811CF"/>
    <w:rsid w:val="0049559C"/>
    <w:rsid w:val="004B18F8"/>
    <w:rsid w:val="004F3464"/>
    <w:rsid w:val="004F7255"/>
    <w:rsid w:val="004F7261"/>
    <w:rsid w:val="0052327A"/>
    <w:rsid w:val="005507A2"/>
    <w:rsid w:val="0055335E"/>
    <w:rsid w:val="00566883"/>
    <w:rsid w:val="005915E0"/>
    <w:rsid w:val="0059757A"/>
    <w:rsid w:val="005B1554"/>
    <w:rsid w:val="005F2743"/>
    <w:rsid w:val="005F586A"/>
    <w:rsid w:val="006264FF"/>
    <w:rsid w:val="006267A0"/>
    <w:rsid w:val="006363AB"/>
    <w:rsid w:val="00646DAB"/>
    <w:rsid w:val="00697EC8"/>
    <w:rsid w:val="006A0819"/>
    <w:rsid w:val="006B1F5B"/>
    <w:rsid w:val="006C6D65"/>
    <w:rsid w:val="006D0998"/>
    <w:rsid w:val="006D1CAE"/>
    <w:rsid w:val="006D4D17"/>
    <w:rsid w:val="006F57CB"/>
    <w:rsid w:val="007019FC"/>
    <w:rsid w:val="00704B5F"/>
    <w:rsid w:val="00705336"/>
    <w:rsid w:val="007240E0"/>
    <w:rsid w:val="00724801"/>
    <w:rsid w:val="0072516E"/>
    <w:rsid w:val="007563CD"/>
    <w:rsid w:val="00761403"/>
    <w:rsid w:val="007976A5"/>
    <w:rsid w:val="007B729F"/>
    <w:rsid w:val="007B73FA"/>
    <w:rsid w:val="007E2E72"/>
    <w:rsid w:val="00820206"/>
    <w:rsid w:val="008220BC"/>
    <w:rsid w:val="008236A8"/>
    <w:rsid w:val="00836B61"/>
    <w:rsid w:val="008536DE"/>
    <w:rsid w:val="008965D1"/>
    <w:rsid w:val="008B6DC3"/>
    <w:rsid w:val="008C1C3A"/>
    <w:rsid w:val="008C5C75"/>
    <w:rsid w:val="008F135B"/>
    <w:rsid w:val="008F7716"/>
    <w:rsid w:val="00911BD5"/>
    <w:rsid w:val="009128C7"/>
    <w:rsid w:val="0094113A"/>
    <w:rsid w:val="00950873"/>
    <w:rsid w:val="009517FA"/>
    <w:rsid w:val="00975C6B"/>
    <w:rsid w:val="00982C8B"/>
    <w:rsid w:val="009A2079"/>
    <w:rsid w:val="009B54B3"/>
    <w:rsid w:val="009D01E2"/>
    <w:rsid w:val="009E6684"/>
    <w:rsid w:val="009E7C2C"/>
    <w:rsid w:val="009F331C"/>
    <w:rsid w:val="00A1036A"/>
    <w:rsid w:val="00A12765"/>
    <w:rsid w:val="00A13D27"/>
    <w:rsid w:val="00A20BC6"/>
    <w:rsid w:val="00A47D81"/>
    <w:rsid w:val="00A73DC9"/>
    <w:rsid w:val="00A86C28"/>
    <w:rsid w:val="00A915FB"/>
    <w:rsid w:val="00AC2926"/>
    <w:rsid w:val="00AE0F12"/>
    <w:rsid w:val="00AE651C"/>
    <w:rsid w:val="00AF263A"/>
    <w:rsid w:val="00B15106"/>
    <w:rsid w:val="00B3150B"/>
    <w:rsid w:val="00B45E4C"/>
    <w:rsid w:val="00B708A6"/>
    <w:rsid w:val="00B72F28"/>
    <w:rsid w:val="00B74A40"/>
    <w:rsid w:val="00B77454"/>
    <w:rsid w:val="00BA0DF4"/>
    <w:rsid w:val="00BA3925"/>
    <w:rsid w:val="00BB539C"/>
    <w:rsid w:val="00BB654B"/>
    <w:rsid w:val="00BB72BE"/>
    <w:rsid w:val="00BC4357"/>
    <w:rsid w:val="00BD4531"/>
    <w:rsid w:val="00BE4BF3"/>
    <w:rsid w:val="00BF6033"/>
    <w:rsid w:val="00C23468"/>
    <w:rsid w:val="00C25297"/>
    <w:rsid w:val="00C6067C"/>
    <w:rsid w:val="00C81A36"/>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A566F"/>
    <w:rsid w:val="00DC549B"/>
    <w:rsid w:val="00DE4522"/>
    <w:rsid w:val="00DF2A2C"/>
    <w:rsid w:val="00DF2ACA"/>
    <w:rsid w:val="00E01D3F"/>
    <w:rsid w:val="00E25091"/>
    <w:rsid w:val="00E30523"/>
    <w:rsid w:val="00E41AA1"/>
    <w:rsid w:val="00E51DED"/>
    <w:rsid w:val="00E55CC2"/>
    <w:rsid w:val="00E60B90"/>
    <w:rsid w:val="00E65956"/>
    <w:rsid w:val="00E84286"/>
    <w:rsid w:val="00E85374"/>
    <w:rsid w:val="00E904DF"/>
    <w:rsid w:val="00E92147"/>
    <w:rsid w:val="00E95582"/>
    <w:rsid w:val="00EC0CDB"/>
    <w:rsid w:val="00EC431E"/>
    <w:rsid w:val="00EE23C0"/>
    <w:rsid w:val="00EE25B5"/>
    <w:rsid w:val="00F05116"/>
    <w:rsid w:val="00F52682"/>
    <w:rsid w:val="00F62E2B"/>
    <w:rsid w:val="00F862D1"/>
    <w:rsid w:val="00F872A7"/>
    <w:rsid w:val="00F912C1"/>
    <w:rsid w:val="00F91478"/>
    <w:rsid w:val="00F97082"/>
    <w:rsid w:val="00FA27B3"/>
    <w:rsid w:val="00FB3386"/>
    <w:rsid w:val="00FB5CE8"/>
    <w:rsid w:val="00FC4DEB"/>
    <w:rsid w:val="00FC6BEB"/>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Listenabsatz">
    <w:name w:val="List Paragraph"/>
    <w:basedOn w:val="Standard"/>
    <w:uiPriority w:val="34"/>
    <w:qFormat/>
    <w:rsid w:val="008536DE"/>
    <w:pPr>
      <w:ind w:left="720"/>
      <w:contextualSpacing/>
    </w:pPr>
  </w:style>
  <w:style w:type="character" w:styleId="Hyperlink">
    <w:name w:val="Hyperlink"/>
    <w:basedOn w:val="Absatz-Standardschriftart"/>
    <w:unhideWhenUsed/>
    <w:rsid w:val="008536DE"/>
    <w:rPr>
      <w:color w:val="0000FF"/>
      <w:u w:val="single"/>
    </w:rPr>
  </w:style>
  <w:style w:type="character" w:customStyle="1" w:styleId="KopfzeileZchn">
    <w:name w:val="Kopfzeile Zchn"/>
    <w:basedOn w:val="Absatz-Standardschriftart"/>
    <w:link w:val="Kopfzeile"/>
    <w:uiPriority w:val="99"/>
    <w:rsid w:val="008536DE"/>
    <w:rPr>
      <w:sz w:val="24"/>
      <w:szCs w:val="24"/>
      <w:lang w:val="en-US" w:eastAsia="en-US"/>
    </w:rPr>
  </w:style>
  <w:style w:type="table" w:styleId="Tabellenraster">
    <w:name w:val="Table Grid"/>
    <w:basedOn w:val="NormaleTabelle"/>
    <w:uiPriority w:val="59"/>
    <w:rsid w:val="008536D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Listenabsatz">
    <w:name w:val="List Paragraph"/>
    <w:basedOn w:val="Standard"/>
    <w:uiPriority w:val="34"/>
    <w:qFormat/>
    <w:rsid w:val="008536DE"/>
    <w:pPr>
      <w:ind w:left="720"/>
      <w:contextualSpacing/>
    </w:pPr>
  </w:style>
  <w:style w:type="character" w:styleId="Hyperlink">
    <w:name w:val="Hyperlink"/>
    <w:basedOn w:val="Absatz-Standardschriftart"/>
    <w:unhideWhenUsed/>
    <w:rsid w:val="008536DE"/>
    <w:rPr>
      <w:color w:val="0000FF"/>
      <w:u w:val="single"/>
    </w:rPr>
  </w:style>
  <w:style w:type="character" w:customStyle="1" w:styleId="KopfzeileZchn">
    <w:name w:val="Kopfzeile Zchn"/>
    <w:basedOn w:val="Absatz-Standardschriftart"/>
    <w:link w:val="Kopfzeile"/>
    <w:uiPriority w:val="99"/>
    <w:rsid w:val="008536DE"/>
    <w:rPr>
      <w:sz w:val="24"/>
      <w:szCs w:val="24"/>
      <w:lang w:val="en-US" w:eastAsia="en-US"/>
    </w:rPr>
  </w:style>
  <w:style w:type="table" w:styleId="Tabellenraster">
    <w:name w:val="Table Grid"/>
    <w:basedOn w:val="NormaleTabelle"/>
    <w:uiPriority w:val="59"/>
    <w:rsid w:val="008536D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E03DB-6033-4E4B-9FD2-B9396AB4F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4696</Words>
  <Characters>29587</Characters>
  <Application>Microsoft Office Word</Application>
  <DocSecurity>0</DocSecurity>
  <Lines>246</Lines>
  <Paragraphs>68</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34215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13</cp:revision>
  <cp:lastPrinted>2010-08-23T09:12:00Z</cp:lastPrinted>
  <dcterms:created xsi:type="dcterms:W3CDTF">2013-09-23T11:04:00Z</dcterms:created>
  <dcterms:modified xsi:type="dcterms:W3CDTF">2013-09-25T13:09:00Z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